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EA5A4A" w14:textId="77777777" w:rsidR="00395A82" w:rsidRPr="00FC6B21" w:rsidRDefault="00E33BC8">
      <w:pPr>
        <w:ind w:leftChars="153" w:left="321" w:right="227"/>
        <w:jc w:val="center"/>
        <w:rPr>
          <w:rFonts w:eastAsia="黑体"/>
          <w:b/>
          <w:bCs/>
          <w:sz w:val="36"/>
          <w:szCs w:val="36"/>
        </w:rPr>
      </w:pPr>
      <w:r w:rsidRPr="00FC6B21">
        <w:rPr>
          <w:rFonts w:ascii="黑体" w:eastAsia="黑体" w:hAnsi="黑体" w:hint="eastAsia"/>
          <w:b/>
          <w:bCs/>
          <w:sz w:val="36"/>
          <w:szCs w:val="36"/>
        </w:rPr>
        <w:t>信息安全</w:t>
      </w:r>
      <w:r w:rsidRPr="00FC6B21">
        <w:rPr>
          <w:rFonts w:eastAsia="黑体"/>
          <w:b/>
          <w:bCs/>
          <w:sz w:val="36"/>
          <w:szCs w:val="36"/>
        </w:rPr>
        <w:t>专业学术学位博士研究生培养方案</w:t>
      </w:r>
    </w:p>
    <w:p w14:paraId="78EA5A4B" w14:textId="77777777" w:rsidR="00395A82" w:rsidRPr="00FC6B21" w:rsidRDefault="00E33BC8">
      <w:pPr>
        <w:ind w:leftChars="153" w:left="321" w:right="227"/>
        <w:jc w:val="center"/>
        <w:rPr>
          <w:rFonts w:eastAsia="黑体"/>
          <w:b/>
          <w:bCs/>
          <w:sz w:val="28"/>
          <w:szCs w:val="28"/>
        </w:rPr>
      </w:pPr>
      <w:r w:rsidRPr="00FC6B21">
        <w:rPr>
          <w:rFonts w:eastAsia="黑体"/>
          <w:b/>
          <w:bCs/>
          <w:sz w:val="28"/>
          <w:szCs w:val="28"/>
        </w:rPr>
        <w:t>（</w:t>
      </w:r>
      <w:bookmarkStart w:id="0" w:name="_Hlk194041297"/>
      <w:r w:rsidRPr="00FC6B21">
        <w:rPr>
          <w:rFonts w:eastAsia="黑体" w:hint="eastAsia"/>
          <w:b/>
          <w:bCs/>
          <w:sz w:val="28"/>
          <w:szCs w:val="28"/>
        </w:rPr>
        <w:t>网络空间安全与计算机</w:t>
      </w:r>
      <w:r w:rsidRPr="00FC6B21">
        <w:rPr>
          <w:rFonts w:eastAsia="黑体"/>
          <w:b/>
          <w:bCs/>
          <w:sz w:val="28"/>
          <w:szCs w:val="28"/>
        </w:rPr>
        <w:t>学院</w:t>
      </w:r>
      <w:bookmarkEnd w:id="0"/>
      <w:r w:rsidRPr="00FC6B21">
        <w:rPr>
          <w:rFonts w:eastAsia="黑体"/>
          <w:b/>
          <w:bCs/>
          <w:sz w:val="28"/>
          <w:szCs w:val="28"/>
        </w:rPr>
        <w:t>)</w:t>
      </w:r>
    </w:p>
    <w:p w14:paraId="78EA5A51" w14:textId="77777777" w:rsidR="00395A82" w:rsidRPr="00FC6B21" w:rsidRDefault="00E33BC8">
      <w:pPr>
        <w:spacing w:line="360" w:lineRule="auto"/>
        <w:ind w:firstLine="560"/>
        <w:rPr>
          <w:rFonts w:eastAsia="黑体"/>
          <w:bCs/>
          <w:sz w:val="28"/>
          <w:szCs w:val="28"/>
        </w:rPr>
      </w:pPr>
      <w:r w:rsidRPr="00FC6B21">
        <w:rPr>
          <w:rFonts w:eastAsia="黑体"/>
          <w:bCs/>
          <w:sz w:val="28"/>
          <w:szCs w:val="28"/>
        </w:rPr>
        <w:t>一、专业名称、代码</w:t>
      </w:r>
    </w:p>
    <w:p w14:paraId="78EA5A52" w14:textId="77777777" w:rsidR="00395A82" w:rsidRPr="00FC6B21" w:rsidRDefault="00E33BC8">
      <w:pPr>
        <w:widowControl/>
        <w:spacing w:line="360" w:lineRule="auto"/>
        <w:ind w:firstLineChars="200" w:firstLine="480"/>
        <w:jc w:val="left"/>
        <w:rPr>
          <w:kern w:val="0"/>
          <w:sz w:val="18"/>
          <w:szCs w:val="18"/>
        </w:rPr>
      </w:pPr>
      <w:r w:rsidRPr="00FC6B21">
        <w:rPr>
          <w:kern w:val="0"/>
          <w:sz w:val="24"/>
        </w:rPr>
        <w:t>专业名称：</w:t>
      </w:r>
      <w:r w:rsidRPr="00FC6B21">
        <w:rPr>
          <w:rFonts w:hint="eastAsia"/>
          <w:kern w:val="0"/>
          <w:sz w:val="24"/>
        </w:rPr>
        <w:t>信息安全</w:t>
      </w:r>
    </w:p>
    <w:p w14:paraId="78EA5A53" w14:textId="77777777" w:rsidR="00395A82" w:rsidRPr="00FC6B21" w:rsidRDefault="00E33BC8">
      <w:pPr>
        <w:widowControl/>
        <w:spacing w:line="360" w:lineRule="auto"/>
        <w:ind w:firstLineChars="200" w:firstLine="480"/>
        <w:jc w:val="left"/>
        <w:rPr>
          <w:kern w:val="0"/>
          <w:sz w:val="18"/>
          <w:szCs w:val="18"/>
        </w:rPr>
      </w:pPr>
      <w:r w:rsidRPr="00FC6B21">
        <w:rPr>
          <w:kern w:val="0"/>
          <w:sz w:val="24"/>
        </w:rPr>
        <w:t>专业代码：</w:t>
      </w:r>
      <w:r w:rsidRPr="00FC6B21">
        <w:rPr>
          <w:kern w:val="0"/>
          <w:sz w:val="24"/>
        </w:rPr>
        <w:t>1201Z1</w:t>
      </w:r>
    </w:p>
    <w:p w14:paraId="78EA5A54" w14:textId="77777777" w:rsidR="00395A82" w:rsidRPr="00FC6B21" w:rsidRDefault="00E33BC8">
      <w:pPr>
        <w:spacing w:line="360" w:lineRule="auto"/>
        <w:ind w:firstLineChars="200" w:firstLine="560"/>
        <w:rPr>
          <w:rFonts w:eastAsia="黑体"/>
          <w:bCs/>
          <w:i/>
          <w:sz w:val="28"/>
          <w:szCs w:val="28"/>
        </w:rPr>
      </w:pPr>
      <w:r w:rsidRPr="00FC6B21">
        <w:rPr>
          <w:rFonts w:eastAsia="黑体"/>
          <w:bCs/>
          <w:sz w:val="28"/>
          <w:szCs w:val="28"/>
        </w:rPr>
        <w:t>二、专业简介</w:t>
      </w:r>
    </w:p>
    <w:p w14:paraId="4A1789F0" w14:textId="77777777" w:rsidR="00395A82" w:rsidRPr="00FC6B21" w:rsidRDefault="00E33BC8">
      <w:pPr>
        <w:spacing w:line="360" w:lineRule="auto"/>
        <w:ind w:firstLineChars="200" w:firstLine="480"/>
        <w:rPr>
          <w:rFonts w:eastAsiaTheme="minorEastAsia"/>
          <w:bCs/>
          <w:sz w:val="24"/>
        </w:rPr>
      </w:pPr>
      <w:r w:rsidRPr="00FC6B21">
        <w:rPr>
          <w:rFonts w:eastAsiaTheme="minorEastAsia" w:hint="eastAsia"/>
          <w:bCs/>
          <w:sz w:val="24"/>
        </w:rPr>
        <w:t>信息安全学科研究信息获取、存储、传输和处理领域中各类信息安全保障问题，是计算机、软件工程、数学、电子、通信、自动化、数据科学与工程、物理、新闻、生物、法律、管理等学科交叉融合而形成的一门新兴综合性学科。</w:t>
      </w:r>
    </w:p>
    <w:p w14:paraId="679D6E43" w14:textId="77777777" w:rsidR="00395A82" w:rsidRPr="00FC6B21" w:rsidRDefault="00E33BC8">
      <w:pPr>
        <w:spacing w:line="360" w:lineRule="auto"/>
        <w:ind w:firstLineChars="200" w:firstLine="480"/>
        <w:rPr>
          <w:rFonts w:eastAsiaTheme="minorEastAsia"/>
          <w:bCs/>
          <w:sz w:val="24"/>
        </w:rPr>
      </w:pPr>
      <w:r w:rsidRPr="00FC6B21">
        <w:rPr>
          <w:rFonts w:eastAsiaTheme="minorEastAsia" w:hint="eastAsia"/>
          <w:bCs/>
          <w:sz w:val="24"/>
        </w:rPr>
        <w:t>河北大学在网络与信息安全领域起步较早（</w:t>
      </w:r>
      <w:r w:rsidRPr="00FC6B21">
        <w:rPr>
          <w:rFonts w:eastAsiaTheme="minorEastAsia" w:hint="eastAsia"/>
          <w:bCs/>
          <w:sz w:val="24"/>
        </w:rPr>
        <w:t>2002</w:t>
      </w:r>
      <w:r w:rsidRPr="00FC6B21">
        <w:rPr>
          <w:rFonts w:eastAsiaTheme="minorEastAsia" w:hint="eastAsia"/>
          <w:bCs/>
          <w:sz w:val="24"/>
        </w:rPr>
        <w:t>年），省内优势明显，国内参与度与认可度高。拥有河北省最早的信息安全本科专业，全国首批“网络空间安全”一级学科硕士授权点。是河北大学管理科学与工程一级学科博士学位授权点原创方向之一“信任管理与安全保障”，发展凝练形成了信息系统安全（可信信息系统、可信云计算、信息系统隐私保护、信息系统安全测评、软件漏洞防治和缺陷检测等）、网络安全（网络安全体系结构、网络攻击与防御、物联网安全、边缘计算安全、访问控制与授权管理、密文数据管理、社交网络隐私保护、网络安全事件的应急响应）、数据安全（大数据安全处理与挖掘分析、面向大数据的信息安全分析、高可信文本与图像处理、数据追踪溯源、数据泄露检测，密码学，可信数据空间理论与技术等）三个稳定且具有鲜明特色的研究方向。</w:t>
      </w:r>
    </w:p>
    <w:p w14:paraId="78EA5A56" w14:textId="77777777" w:rsidR="00395A82" w:rsidRPr="00FC6B21" w:rsidRDefault="00E33BC8">
      <w:pPr>
        <w:spacing w:line="360" w:lineRule="auto"/>
        <w:ind w:firstLineChars="200" w:firstLine="560"/>
        <w:rPr>
          <w:rFonts w:eastAsia="黑体"/>
          <w:bCs/>
          <w:sz w:val="28"/>
          <w:szCs w:val="28"/>
        </w:rPr>
      </w:pPr>
      <w:r w:rsidRPr="00FC6B21">
        <w:rPr>
          <w:rFonts w:eastAsia="黑体"/>
          <w:bCs/>
          <w:sz w:val="28"/>
          <w:szCs w:val="28"/>
        </w:rPr>
        <w:t>三、研究方向</w:t>
      </w:r>
    </w:p>
    <w:p w14:paraId="5B49683F" w14:textId="77777777" w:rsidR="00395A82" w:rsidRPr="00FC6B21" w:rsidRDefault="00E33BC8">
      <w:pPr>
        <w:pStyle w:val="ac"/>
        <w:numPr>
          <w:ilvl w:val="0"/>
          <w:numId w:val="1"/>
        </w:numPr>
        <w:spacing w:line="360" w:lineRule="auto"/>
        <w:ind w:firstLineChars="0"/>
        <w:rPr>
          <w:rFonts w:eastAsiaTheme="minorEastAsia"/>
          <w:bCs/>
          <w:sz w:val="24"/>
        </w:rPr>
      </w:pPr>
      <w:r w:rsidRPr="00FC6B21">
        <w:rPr>
          <w:rFonts w:eastAsiaTheme="minorEastAsia" w:hint="eastAsia"/>
          <w:bCs/>
          <w:sz w:val="24"/>
        </w:rPr>
        <w:t>信息系统安全</w:t>
      </w:r>
    </w:p>
    <w:p w14:paraId="6E398114" w14:textId="36A15498" w:rsidR="00395A82" w:rsidRPr="00FC6B21" w:rsidRDefault="00E33BC8">
      <w:pPr>
        <w:spacing w:line="360" w:lineRule="auto"/>
        <w:ind w:firstLineChars="200" w:firstLine="480"/>
        <w:rPr>
          <w:rFonts w:eastAsiaTheme="minorEastAsia"/>
          <w:bCs/>
          <w:sz w:val="24"/>
        </w:rPr>
      </w:pPr>
      <w:r w:rsidRPr="00FC6B21">
        <w:rPr>
          <w:rFonts w:eastAsiaTheme="minorEastAsia" w:hint="eastAsia"/>
          <w:bCs/>
          <w:sz w:val="24"/>
        </w:rPr>
        <w:t>信息系统安全是指综合应用各种安全技术来保证网络空间中单元计算系统的安全和可信。本方向立足于国家网络空间安全战略和河北省经济社会发展，致力于研究可信信息系统、信息系统安全管理、分布式系统安全模型、操作系统安全、虚拟化技术及安全、可信云计算、信息系统隐私保护、信息系统安全测评、软件漏洞防治和缺陷检测、软件安全性验证理论及工具、软件可信性分析度量验证、软件行为模型及其异常检测，量子信息安全等信息基础设施建设和管理领域的新理论、新技术和新方法。</w:t>
      </w:r>
    </w:p>
    <w:p w14:paraId="39B363B5" w14:textId="77777777" w:rsidR="00395A82" w:rsidRPr="00FC6B21" w:rsidRDefault="00E33BC8">
      <w:pPr>
        <w:spacing w:line="360" w:lineRule="auto"/>
        <w:ind w:firstLineChars="200" w:firstLine="480"/>
        <w:rPr>
          <w:rFonts w:eastAsiaTheme="minorEastAsia"/>
          <w:bCs/>
          <w:sz w:val="24"/>
        </w:rPr>
      </w:pPr>
      <w:r w:rsidRPr="00FC6B21">
        <w:rPr>
          <w:rFonts w:eastAsiaTheme="minorEastAsia" w:hint="eastAsia"/>
          <w:bCs/>
          <w:sz w:val="24"/>
        </w:rPr>
        <w:t xml:space="preserve">2. </w:t>
      </w:r>
      <w:r w:rsidRPr="00FC6B21">
        <w:rPr>
          <w:rFonts w:eastAsiaTheme="minorEastAsia" w:hint="eastAsia"/>
          <w:bCs/>
          <w:sz w:val="24"/>
        </w:rPr>
        <w:t>网络安全</w:t>
      </w:r>
    </w:p>
    <w:p w14:paraId="154FF520" w14:textId="77777777" w:rsidR="00395A82" w:rsidRPr="00FC6B21" w:rsidRDefault="00E33BC8">
      <w:pPr>
        <w:spacing w:line="360" w:lineRule="auto"/>
        <w:ind w:firstLineChars="200" w:firstLine="480"/>
        <w:rPr>
          <w:rFonts w:eastAsiaTheme="minorEastAsia"/>
          <w:bCs/>
          <w:sz w:val="24"/>
        </w:rPr>
      </w:pPr>
      <w:r w:rsidRPr="00FC6B21">
        <w:rPr>
          <w:rFonts w:eastAsiaTheme="minorEastAsia" w:hint="eastAsia"/>
          <w:bCs/>
          <w:sz w:val="24"/>
        </w:rPr>
        <w:lastRenderedPageBreak/>
        <w:t>网络安全是指保证连接计算机的网络自身安全和传输信息安全。本方向针对各种网络威胁的防护手段，主要研究网络安全体系结构、无线网络安全协议及架构、网络攻击与防御、入侵检测与防范；异构融合网络的安全接入技术、物理层安全技术、边缘计算安全技术、移动计算安全技术、访问控制与授权管理以及在典型应用，如社交业务、移动支付、移动搜索等方面的相关安全技术；社交网络隐私保护、网络取证与监控技术、网络安全事件的应急响应等理论、技术和方法。</w:t>
      </w:r>
    </w:p>
    <w:p w14:paraId="7F52EE22" w14:textId="77777777" w:rsidR="00395A82" w:rsidRPr="00FC6B21" w:rsidRDefault="00E33BC8">
      <w:pPr>
        <w:spacing w:line="360" w:lineRule="auto"/>
        <w:ind w:firstLineChars="200" w:firstLine="480"/>
        <w:rPr>
          <w:rFonts w:eastAsiaTheme="minorEastAsia"/>
          <w:bCs/>
          <w:sz w:val="24"/>
        </w:rPr>
      </w:pPr>
      <w:r w:rsidRPr="00FC6B21">
        <w:rPr>
          <w:rFonts w:eastAsiaTheme="minorEastAsia" w:hint="eastAsia"/>
          <w:bCs/>
          <w:sz w:val="24"/>
        </w:rPr>
        <w:t xml:space="preserve">3. </w:t>
      </w:r>
      <w:r w:rsidRPr="00FC6B21">
        <w:rPr>
          <w:rFonts w:eastAsiaTheme="minorEastAsia" w:hint="eastAsia"/>
          <w:bCs/>
          <w:sz w:val="24"/>
        </w:rPr>
        <w:t>数据安全</w:t>
      </w:r>
    </w:p>
    <w:p w14:paraId="280C378C" w14:textId="77777777" w:rsidR="00395A82" w:rsidRPr="00FC6B21" w:rsidRDefault="00E33BC8">
      <w:pPr>
        <w:spacing w:line="360" w:lineRule="auto"/>
        <w:ind w:firstLineChars="200" w:firstLine="480"/>
        <w:rPr>
          <w:rFonts w:eastAsiaTheme="minorEastAsia"/>
          <w:bCs/>
          <w:sz w:val="24"/>
        </w:rPr>
      </w:pPr>
      <w:r w:rsidRPr="00FC6B21">
        <w:rPr>
          <w:rFonts w:eastAsiaTheme="minorEastAsia" w:hint="eastAsia"/>
          <w:bCs/>
          <w:sz w:val="24"/>
        </w:rPr>
        <w:t>数据安全是指为网络空间中数据全生命周期的安全防护技术与隐私保护技术。本方向针对当前信息系统向网络化、服务化、高可信及面向数据为中心发展所面临的重大技术挑战，围绕网络信息和大数据应用安全的战略需求开展研究，主要涉及大数据安全处理与挖掘分析、基于大数据的系统漏洞挖掘、面向大数据的信息安全分析、高可信文本与图像处理、可信数据库和信息检索、数据追踪溯源、数据泄露检测、数据隐私和机密保护、密文数据管理、数据公平交换、数据安全存储和数据安全治理，可信数据平台，密码学等理论、技术和方法。</w:t>
      </w:r>
    </w:p>
    <w:p w14:paraId="78EA5A58" w14:textId="77777777" w:rsidR="00395A82" w:rsidRPr="00FC6B21" w:rsidRDefault="00E33BC8">
      <w:pPr>
        <w:spacing w:line="360" w:lineRule="auto"/>
        <w:ind w:firstLineChars="200" w:firstLine="560"/>
        <w:rPr>
          <w:rFonts w:eastAsia="黑体"/>
          <w:bCs/>
          <w:sz w:val="28"/>
          <w:szCs w:val="28"/>
        </w:rPr>
      </w:pPr>
      <w:r w:rsidRPr="00FC6B21">
        <w:rPr>
          <w:rFonts w:eastAsia="黑体"/>
          <w:bCs/>
          <w:sz w:val="28"/>
          <w:szCs w:val="28"/>
        </w:rPr>
        <w:t>四、学制及学习年限</w:t>
      </w:r>
    </w:p>
    <w:p w14:paraId="78EA5A59" w14:textId="77777777" w:rsidR="00395A82" w:rsidRPr="00FC6B21" w:rsidRDefault="00E33BC8">
      <w:pPr>
        <w:spacing w:line="360" w:lineRule="auto"/>
        <w:ind w:firstLineChars="200" w:firstLine="480"/>
        <w:rPr>
          <w:rFonts w:eastAsiaTheme="minorEastAsia"/>
          <w:i/>
          <w:sz w:val="24"/>
        </w:rPr>
      </w:pPr>
      <w:r w:rsidRPr="00FC6B21">
        <w:rPr>
          <w:rFonts w:eastAsiaTheme="minorEastAsia"/>
          <w:sz w:val="24"/>
        </w:rPr>
        <w:t>本专业学制为</w:t>
      </w:r>
      <w:r w:rsidRPr="00FC6B21">
        <w:rPr>
          <w:rFonts w:eastAsiaTheme="minorEastAsia"/>
          <w:sz w:val="24"/>
        </w:rPr>
        <w:t>4</w:t>
      </w:r>
      <w:r w:rsidRPr="00FC6B21">
        <w:rPr>
          <w:rFonts w:eastAsiaTheme="minorEastAsia"/>
          <w:sz w:val="24"/>
        </w:rPr>
        <w:t>年，在校最长学习年限（含休学）不超过</w:t>
      </w:r>
      <w:r w:rsidRPr="00FC6B21">
        <w:rPr>
          <w:rFonts w:eastAsiaTheme="minorEastAsia"/>
          <w:sz w:val="24"/>
        </w:rPr>
        <w:t>8</w:t>
      </w:r>
      <w:r w:rsidRPr="00FC6B21">
        <w:rPr>
          <w:rFonts w:eastAsiaTheme="minorEastAsia"/>
          <w:sz w:val="24"/>
        </w:rPr>
        <w:t>年。</w:t>
      </w:r>
    </w:p>
    <w:p w14:paraId="78EA5A5A" w14:textId="77777777" w:rsidR="00395A82" w:rsidRPr="00FC6B21" w:rsidRDefault="00E33BC8">
      <w:pPr>
        <w:spacing w:line="360" w:lineRule="auto"/>
        <w:ind w:firstLineChars="200" w:firstLine="560"/>
        <w:rPr>
          <w:rFonts w:eastAsia="黑体"/>
          <w:bCs/>
          <w:sz w:val="28"/>
          <w:szCs w:val="28"/>
        </w:rPr>
      </w:pPr>
      <w:r w:rsidRPr="00FC6B21">
        <w:rPr>
          <w:rFonts w:eastAsia="黑体"/>
          <w:bCs/>
          <w:sz w:val="28"/>
          <w:szCs w:val="28"/>
        </w:rPr>
        <w:t>五、培养目标</w:t>
      </w:r>
    </w:p>
    <w:p w14:paraId="5C71A0D7" w14:textId="77777777" w:rsidR="00395A82" w:rsidRPr="00FC6B21" w:rsidRDefault="00E33BC8">
      <w:pPr>
        <w:spacing w:line="360" w:lineRule="auto"/>
        <w:ind w:firstLineChars="200" w:firstLine="480"/>
        <w:rPr>
          <w:rFonts w:eastAsiaTheme="minorEastAsia"/>
          <w:bCs/>
          <w:sz w:val="24"/>
        </w:rPr>
      </w:pPr>
      <w:r w:rsidRPr="00FC6B21">
        <w:rPr>
          <w:rFonts w:eastAsiaTheme="minorEastAsia" w:hint="eastAsia"/>
          <w:bCs/>
          <w:sz w:val="24"/>
        </w:rPr>
        <w:t>1</w:t>
      </w:r>
      <w:r w:rsidRPr="00FC6B21">
        <w:rPr>
          <w:rFonts w:eastAsiaTheme="minorEastAsia" w:hint="eastAsia"/>
          <w:bCs/>
          <w:sz w:val="24"/>
        </w:rPr>
        <w:t>、认真学习和掌握马克思列宁主义、毛泽东思想、邓小平理论、“三个代表”重要思想、科学发展观与习近平新时代中国特色社会主义思想的基本理论，具有坚定正确的政治方向；树立正确的世界观、人生观、价值观，具有坚定的理想信念，热爱祖国，报效祖国，忠于祖国，遵纪守法，品行端正，学风严谨，身心健康。</w:t>
      </w:r>
    </w:p>
    <w:p w14:paraId="0E343F6F" w14:textId="77777777" w:rsidR="00395A82" w:rsidRPr="00FC6B21" w:rsidRDefault="00E33BC8">
      <w:pPr>
        <w:spacing w:line="360" w:lineRule="auto"/>
        <w:ind w:firstLineChars="200" w:firstLine="480"/>
        <w:rPr>
          <w:rFonts w:eastAsiaTheme="minorEastAsia"/>
          <w:bCs/>
          <w:sz w:val="24"/>
        </w:rPr>
      </w:pPr>
      <w:r w:rsidRPr="00FC6B21">
        <w:rPr>
          <w:rFonts w:eastAsiaTheme="minorEastAsia" w:hint="eastAsia"/>
          <w:bCs/>
          <w:sz w:val="24"/>
        </w:rPr>
        <w:t>2</w:t>
      </w:r>
      <w:r w:rsidRPr="00FC6B21">
        <w:rPr>
          <w:rFonts w:eastAsiaTheme="minorEastAsia" w:hint="eastAsia"/>
          <w:bCs/>
          <w:sz w:val="24"/>
        </w:rPr>
        <w:t>、掌握本专业坚实宽广的基础理论和系统深入的专业知识，能够独立地、创造性地从事科学研究、教学工作或担任专门技术工作，具有解决和探索我国经济、社会发展问题的能力；全面了解本学科领域的发展动向，在该学科或专门技术上做出创造性成果。</w:t>
      </w:r>
    </w:p>
    <w:p w14:paraId="05724B50" w14:textId="77777777" w:rsidR="00395A82" w:rsidRPr="00FC6B21" w:rsidRDefault="00E33BC8">
      <w:pPr>
        <w:spacing w:line="360" w:lineRule="auto"/>
        <w:ind w:firstLineChars="200" w:firstLine="480"/>
        <w:rPr>
          <w:rFonts w:eastAsiaTheme="minorEastAsia"/>
          <w:bCs/>
          <w:sz w:val="24"/>
        </w:rPr>
      </w:pPr>
      <w:r w:rsidRPr="00FC6B21">
        <w:rPr>
          <w:rFonts w:eastAsiaTheme="minorEastAsia" w:hint="eastAsia"/>
          <w:bCs/>
          <w:sz w:val="24"/>
        </w:rPr>
        <w:t>3</w:t>
      </w:r>
      <w:r w:rsidRPr="00FC6B21">
        <w:rPr>
          <w:rFonts w:eastAsiaTheme="minorEastAsia" w:hint="eastAsia"/>
          <w:bCs/>
          <w:sz w:val="24"/>
        </w:rPr>
        <w:t>、至少掌握一门外国语，能熟练阅读本专业的外文资料，具有较强的外语写作和进行国际学术交流的能力。</w:t>
      </w:r>
    </w:p>
    <w:p w14:paraId="6A7F1863" w14:textId="77777777" w:rsidR="00395A82" w:rsidRPr="00FC6B21" w:rsidRDefault="00E33BC8">
      <w:pPr>
        <w:spacing w:line="360" w:lineRule="auto"/>
        <w:ind w:firstLineChars="200" w:firstLine="480"/>
        <w:rPr>
          <w:rFonts w:eastAsiaTheme="minorEastAsia"/>
          <w:bCs/>
          <w:sz w:val="24"/>
        </w:rPr>
      </w:pPr>
      <w:r w:rsidRPr="00FC6B21">
        <w:rPr>
          <w:rFonts w:eastAsiaTheme="minorEastAsia" w:hint="eastAsia"/>
          <w:bCs/>
          <w:sz w:val="24"/>
        </w:rPr>
        <w:t>4</w:t>
      </w:r>
      <w:r w:rsidRPr="00FC6B21">
        <w:rPr>
          <w:rFonts w:eastAsiaTheme="minorEastAsia" w:hint="eastAsia"/>
          <w:bCs/>
          <w:sz w:val="24"/>
        </w:rPr>
        <w:t>、具有良好的团队意识和团队合作精神，能够胜任科研院所、企事业单位或行政管理部门网络空间安全领域的教学、管理、科研与科技开发工作。</w:t>
      </w:r>
    </w:p>
    <w:p w14:paraId="2A56525C" w14:textId="66372DD3" w:rsidR="00395A82" w:rsidRPr="00FC6B21" w:rsidRDefault="00E33BC8">
      <w:pPr>
        <w:spacing w:line="360" w:lineRule="auto"/>
        <w:ind w:firstLineChars="200" w:firstLine="480"/>
        <w:rPr>
          <w:rFonts w:eastAsiaTheme="minorEastAsia"/>
          <w:bCs/>
          <w:sz w:val="24"/>
        </w:rPr>
      </w:pPr>
      <w:r w:rsidRPr="00FC6B21">
        <w:rPr>
          <w:rFonts w:eastAsiaTheme="minorEastAsia" w:hint="eastAsia"/>
          <w:bCs/>
          <w:sz w:val="24"/>
        </w:rPr>
        <w:t>5</w:t>
      </w:r>
      <w:r w:rsidRPr="00FC6B21">
        <w:rPr>
          <w:rFonts w:eastAsiaTheme="minorEastAsia" w:hint="eastAsia"/>
          <w:bCs/>
          <w:sz w:val="24"/>
        </w:rPr>
        <w:t>、身心健康，恪守科学道德，具有严谨的治学态度和事实求是、诚挚合作的工作</w:t>
      </w:r>
      <w:r w:rsidRPr="00FC6B21">
        <w:rPr>
          <w:rFonts w:eastAsiaTheme="minorEastAsia" w:hint="eastAsia"/>
          <w:bCs/>
          <w:sz w:val="24"/>
        </w:rPr>
        <w:lastRenderedPageBreak/>
        <w:t>作风，有为科学事业奋斗和献身的精神。</w:t>
      </w:r>
    </w:p>
    <w:p w14:paraId="79DB72D4" w14:textId="77777777" w:rsidR="00395A82" w:rsidRPr="00FC6B21" w:rsidRDefault="00E33BC8">
      <w:pPr>
        <w:spacing w:line="360" w:lineRule="auto"/>
        <w:ind w:firstLineChars="200" w:firstLine="480"/>
        <w:rPr>
          <w:rFonts w:eastAsiaTheme="minorEastAsia"/>
          <w:bCs/>
          <w:sz w:val="24"/>
        </w:rPr>
      </w:pPr>
      <w:r w:rsidRPr="00FC6B21">
        <w:rPr>
          <w:rFonts w:eastAsiaTheme="minorEastAsia" w:hint="eastAsia"/>
          <w:bCs/>
          <w:sz w:val="24"/>
        </w:rPr>
        <w:t>6</w:t>
      </w:r>
      <w:r w:rsidRPr="00FC6B21">
        <w:rPr>
          <w:rFonts w:eastAsiaTheme="minorEastAsia" w:hint="eastAsia"/>
          <w:bCs/>
          <w:sz w:val="24"/>
        </w:rPr>
        <w:t>、培养德智体美劳全面发展的社会主义事业接班人。</w:t>
      </w:r>
    </w:p>
    <w:p w14:paraId="78EA5A62" w14:textId="77777777" w:rsidR="00395A82" w:rsidRPr="00FC6B21" w:rsidRDefault="00E33BC8">
      <w:pPr>
        <w:spacing w:line="360" w:lineRule="auto"/>
        <w:ind w:firstLineChars="200" w:firstLine="560"/>
        <w:rPr>
          <w:rFonts w:eastAsia="黑体"/>
          <w:bCs/>
          <w:sz w:val="28"/>
          <w:szCs w:val="28"/>
        </w:rPr>
      </w:pPr>
      <w:r w:rsidRPr="00FC6B21">
        <w:rPr>
          <w:rFonts w:eastAsia="黑体" w:hint="eastAsia"/>
          <w:bCs/>
          <w:sz w:val="28"/>
          <w:szCs w:val="28"/>
        </w:rPr>
        <w:t>六、培养方式</w:t>
      </w:r>
    </w:p>
    <w:p w14:paraId="7DBEA73D" w14:textId="77777777" w:rsidR="00395A82" w:rsidRPr="00FC6B21" w:rsidRDefault="00E33BC8">
      <w:pPr>
        <w:spacing w:line="360" w:lineRule="auto"/>
        <w:ind w:firstLineChars="200" w:firstLine="480"/>
        <w:rPr>
          <w:rFonts w:asciiTheme="minorEastAsia" w:eastAsiaTheme="minorEastAsia" w:hAnsiTheme="minorEastAsia"/>
          <w:bCs/>
          <w:iCs/>
          <w:sz w:val="24"/>
        </w:rPr>
      </w:pPr>
      <w:r w:rsidRPr="00FC6B21">
        <w:rPr>
          <w:rFonts w:asciiTheme="minorEastAsia" w:eastAsiaTheme="minorEastAsia" w:hAnsiTheme="minorEastAsia" w:hint="eastAsia"/>
          <w:bCs/>
          <w:iCs/>
          <w:sz w:val="24"/>
        </w:rPr>
        <w:t>博士生的培养方式以学术研究工作为主，重点培养博士生独立从事学术研究工作的能力，并使博士生通过完成一定学分的课程学习，包括跨学科课程的学习，系统掌握所在学科领域的理论和方法，拓宽知识面，提高分析问题和解决问题的能力。</w:t>
      </w:r>
    </w:p>
    <w:p w14:paraId="01A68D58" w14:textId="77777777" w:rsidR="00395A82" w:rsidRPr="00FC6B21" w:rsidRDefault="00E33BC8">
      <w:pPr>
        <w:spacing w:line="360" w:lineRule="auto"/>
        <w:ind w:firstLineChars="200" w:firstLine="480"/>
        <w:rPr>
          <w:rFonts w:asciiTheme="minorEastAsia" w:eastAsiaTheme="minorEastAsia" w:hAnsiTheme="minorEastAsia"/>
          <w:bCs/>
          <w:iCs/>
          <w:sz w:val="24"/>
        </w:rPr>
      </w:pPr>
      <w:r w:rsidRPr="00FC6B21">
        <w:rPr>
          <w:rFonts w:asciiTheme="minorEastAsia" w:eastAsiaTheme="minorEastAsia" w:hAnsiTheme="minorEastAsia" w:hint="eastAsia"/>
          <w:bCs/>
          <w:iCs/>
          <w:sz w:val="24"/>
        </w:rPr>
        <w:t>博士生的培养工作由导师组或指导教师负责。</w:t>
      </w:r>
    </w:p>
    <w:p w14:paraId="78EA5A64" w14:textId="77777777" w:rsidR="00395A82" w:rsidRPr="00FC6B21" w:rsidRDefault="00E33BC8">
      <w:pPr>
        <w:spacing w:line="360" w:lineRule="auto"/>
        <w:ind w:firstLineChars="200" w:firstLine="560"/>
        <w:rPr>
          <w:rFonts w:eastAsia="黑体"/>
          <w:bCs/>
          <w:sz w:val="28"/>
          <w:szCs w:val="28"/>
        </w:rPr>
      </w:pPr>
      <w:r w:rsidRPr="00FC6B21">
        <w:rPr>
          <w:rFonts w:eastAsia="黑体" w:hint="eastAsia"/>
          <w:bCs/>
          <w:sz w:val="28"/>
          <w:szCs w:val="28"/>
        </w:rPr>
        <w:t>七</w:t>
      </w:r>
      <w:r w:rsidRPr="00FC6B21">
        <w:rPr>
          <w:rFonts w:eastAsia="黑体"/>
          <w:bCs/>
          <w:sz w:val="28"/>
          <w:szCs w:val="28"/>
        </w:rPr>
        <w:t>、中期筛选</w:t>
      </w:r>
    </w:p>
    <w:p w14:paraId="78EA5A65" w14:textId="77777777" w:rsidR="00395A82" w:rsidRPr="00FC6B21" w:rsidRDefault="00E33BC8">
      <w:pPr>
        <w:spacing w:line="360" w:lineRule="auto"/>
        <w:ind w:firstLineChars="200" w:firstLine="480"/>
        <w:rPr>
          <w:rFonts w:eastAsiaTheme="minorEastAsia"/>
          <w:bCs/>
          <w:sz w:val="24"/>
        </w:rPr>
      </w:pPr>
      <w:r w:rsidRPr="00FC6B21">
        <w:rPr>
          <w:rFonts w:eastAsiaTheme="minorEastAsia"/>
          <w:bCs/>
          <w:sz w:val="24"/>
        </w:rPr>
        <w:t>在完成培养方案规定的课程学习、考核成绩合格、获得规定的学分后，按照《河北大学研究生中期筛选管理办法》（校政字〔</w:t>
      </w:r>
      <w:r w:rsidRPr="00FC6B21">
        <w:rPr>
          <w:rFonts w:eastAsiaTheme="minorEastAsia"/>
          <w:bCs/>
          <w:sz w:val="24"/>
        </w:rPr>
        <w:t>2021</w:t>
      </w:r>
      <w:r w:rsidRPr="00FC6B21">
        <w:rPr>
          <w:rFonts w:eastAsiaTheme="minorEastAsia"/>
          <w:bCs/>
          <w:sz w:val="24"/>
        </w:rPr>
        <w:t>〕</w:t>
      </w:r>
      <w:r w:rsidRPr="00FC6B21">
        <w:rPr>
          <w:rFonts w:eastAsiaTheme="minorEastAsia"/>
          <w:bCs/>
          <w:sz w:val="24"/>
        </w:rPr>
        <w:t>15</w:t>
      </w:r>
      <w:r w:rsidRPr="00FC6B21">
        <w:rPr>
          <w:rFonts w:eastAsiaTheme="minorEastAsia"/>
          <w:bCs/>
          <w:sz w:val="24"/>
        </w:rPr>
        <w:t>号）的相关规定，组织开展中期筛选工作。</w:t>
      </w:r>
    </w:p>
    <w:p w14:paraId="78EA5A66" w14:textId="77777777" w:rsidR="00395A82" w:rsidRPr="00FC6B21" w:rsidRDefault="00E33BC8">
      <w:pPr>
        <w:spacing w:line="360" w:lineRule="auto"/>
        <w:ind w:firstLineChars="200" w:firstLine="560"/>
        <w:rPr>
          <w:rFonts w:eastAsia="黑体"/>
          <w:bCs/>
          <w:sz w:val="28"/>
          <w:szCs w:val="28"/>
        </w:rPr>
      </w:pPr>
      <w:r w:rsidRPr="00FC6B21">
        <w:rPr>
          <w:rFonts w:eastAsia="黑体" w:hint="eastAsia"/>
          <w:bCs/>
          <w:sz w:val="28"/>
          <w:szCs w:val="28"/>
        </w:rPr>
        <w:t>八</w:t>
      </w:r>
      <w:r w:rsidRPr="00FC6B21">
        <w:rPr>
          <w:rFonts w:eastAsia="黑体"/>
          <w:bCs/>
          <w:sz w:val="28"/>
          <w:szCs w:val="28"/>
        </w:rPr>
        <w:t>、学位（毕业）论文</w:t>
      </w:r>
    </w:p>
    <w:p w14:paraId="78EA5A67" w14:textId="77777777" w:rsidR="00395A82" w:rsidRPr="00FC6B21" w:rsidRDefault="00E33BC8">
      <w:pPr>
        <w:widowControl/>
        <w:spacing w:line="360" w:lineRule="auto"/>
        <w:ind w:firstLine="480"/>
        <w:jc w:val="left"/>
        <w:rPr>
          <w:iCs/>
          <w:kern w:val="0"/>
          <w:sz w:val="18"/>
          <w:szCs w:val="18"/>
        </w:rPr>
      </w:pPr>
      <w:r w:rsidRPr="00FC6B21">
        <w:rPr>
          <w:bCs/>
          <w:kern w:val="0"/>
          <w:sz w:val="24"/>
        </w:rPr>
        <w:t>1.</w:t>
      </w:r>
      <w:r w:rsidRPr="00FC6B21">
        <w:rPr>
          <w:rFonts w:hint="eastAsia"/>
          <w:bCs/>
          <w:kern w:val="0"/>
          <w:sz w:val="24"/>
        </w:rPr>
        <w:t xml:space="preserve"> </w:t>
      </w:r>
      <w:r w:rsidRPr="00FC6B21">
        <w:rPr>
          <w:bCs/>
          <w:kern w:val="0"/>
          <w:sz w:val="24"/>
        </w:rPr>
        <w:t>总体要求：</w:t>
      </w:r>
      <w:r w:rsidRPr="00FC6B21">
        <w:rPr>
          <w:kern w:val="0"/>
          <w:sz w:val="24"/>
        </w:rPr>
        <w:t>按照《河北大学关于开展</w:t>
      </w:r>
      <w:r w:rsidRPr="00FC6B21">
        <w:rPr>
          <w:kern w:val="0"/>
          <w:sz w:val="24"/>
        </w:rPr>
        <w:t>2025</w:t>
      </w:r>
      <w:r w:rsidRPr="00FC6B21">
        <w:rPr>
          <w:kern w:val="0"/>
          <w:sz w:val="24"/>
        </w:rPr>
        <w:t>版研究生培养方案修订工作的指导意见》（校政字</w:t>
      </w:r>
      <w:r w:rsidRPr="00FC6B21">
        <w:rPr>
          <w:rFonts w:eastAsiaTheme="minorEastAsia"/>
          <w:bCs/>
          <w:sz w:val="24"/>
        </w:rPr>
        <w:t>〔</w:t>
      </w:r>
      <w:r w:rsidRPr="00FC6B21">
        <w:rPr>
          <w:rFonts w:eastAsiaTheme="minorEastAsia"/>
          <w:bCs/>
          <w:sz w:val="24"/>
        </w:rPr>
        <w:t>2025</w:t>
      </w:r>
      <w:r w:rsidRPr="00FC6B21">
        <w:rPr>
          <w:rFonts w:eastAsiaTheme="minorEastAsia"/>
          <w:bCs/>
          <w:sz w:val="24"/>
        </w:rPr>
        <w:t>〕</w:t>
      </w:r>
      <w:r w:rsidRPr="00FC6B21">
        <w:rPr>
          <w:rFonts w:eastAsiaTheme="minorEastAsia"/>
          <w:bCs/>
          <w:sz w:val="24"/>
        </w:rPr>
        <w:t>9</w:t>
      </w:r>
      <w:r w:rsidRPr="00FC6B21">
        <w:rPr>
          <w:rFonts w:eastAsiaTheme="minorEastAsia"/>
          <w:bCs/>
          <w:sz w:val="24"/>
        </w:rPr>
        <w:t>号</w:t>
      </w:r>
      <w:r w:rsidRPr="00FC6B21">
        <w:rPr>
          <w:kern w:val="0"/>
          <w:sz w:val="24"/>
        </w:rPr>
        <w:t>）规定，博士研究生论文开题与答辩时间间隔原则上不少于</w:t>
      </w:r>
      <w:r w:rsidRPr="00FC6B21">
        <w:rPr>
          <w:kern w:val="0"/>
          <w:sz w:val="24"/>
        </w:rPr>
        <w:t>18</w:t>
      </w:r>
      <w:r w:rsidRPr="00FC6B21">
        <w:rPr>
          <w:kern w:val="0"/>
          <w:sz w:val="24"/>
        </w:rPr>
        <w:t>个月。</w:t>
      </w:r>
      <w:r w:rsidRPr="00FC6B21">
        <w:rPr>
          <w:iCs/>
          <w:kern w:val="0"/>
          <w:sz w:val="24"/>
        </w:rPr>
        <w:t>学位（毕业）论文应当表明作者</w:t>
      </w:r>
      <w:r w:rsidRPr="00FC6B21">
        <w:rPr>
          <w:rFonts w:eastAsiaTheme="minorEastAsia"/>
          <w:iCs/>
          <w:sz w:val="24"/>
        </w:rPr>
        <w:t>具有独立从事学术研究工作的能力，</w:t>
      </w:r>
      <w:r w:rsidRPr="00FC6B21">
        <w:rPr>
          <w:rFonts w:eastAsiaTheme="minorEastAsia"/>
          <w:iCs/>
          <w:sz w:val="24"/>
        </w:rPr>
        <w:t xml:space="preserve"> </w:t>
      </w:r>
      <w:r w:rsidRPr="00FC6B21">
        <w:rPr>
          <w:rFonts w:eastAsiaTheme="minorEastAsia"/>
          <w:iCs/>
          <w:sz w:val="24"/>
        </w:rPr>
        <w:t>在学术研究领域做出创新性成果。</w:t>
      </w:r>
    </w:p>
    <w:p w14:paraId="78EA5A68" w14:textId="77777777" w:rsidR="00395A82" w:rsidRPr="00FC6B21" w:rsidRDefault="00E33BC8">
      <w:pPr>
        <w:widowControl/>
        <w:spacing w:line="360" w:lineRule="auto"/>
        <w:ind w:firstLine="480"/>
        <w:jc w:val="left"/>
        <w:rPr>
          <w:iCs/>
          <w:kern w:val="0"/>
          <w:sz w:val="18"/>
          <w:szCs w:val="18"/>
        </w:rPr>
      </w:pPr>
      <w:r w:rsidRPr="00FC6B21">
        <w:rPr>
          <w:iCs/>
          <w:kern w:val="0"/>
          <w:sz w:val="24"/>
        </w:rPr>
        <w:t>2.</w:t>
      </w:r>
      <w:r w:rsidRPr="00FC6B21">
        <w:rPr>
          <w:rFonts w:hint="eastAsia"/>
          <w:iCs/>
          <w:kern w:val="0"/>
          <w:sz w:val="24"/>
        </w:rPr>
        <w:t xml:space="preserve"> </w:t>
      </w:r>
      <w:r w:rsidRPr="00FC6B21">
        <w:rPr>
          <w:iCs/>
          <w:kern w:val="0"/>
          <w:sz w:val="24"/>
        </w:rPr>
        <w:t>开题：开题是研究生培养过程中开展学位（毕业）论文工作的首要环节，要求研究生充分阅读国内外相关文献，</w:t>
      </w:r>
      <w:r w:rsidRPr="00FC6B21">
        <w:rPr>
          <w:rFonts w:hint="eastAsia"/>
          <w:iCs/>
          <w:kern w:val="0"/>
          <w:sz w:val="24"/>
        </w:rPr>
        <w:t>明确了自己的研究方向与内容，并</w:t>
      </w:r>
      <w:r w:rsidRPr="00FC6B21">
        <w:rPr>
          <w:iCs/>
          <w:kern w:val="0"/>
          <w:sz w:val="24"/>
        </w:rPr>
        <w:t>撰写开题报告。开题报告应包含文献综述、论文选题依据、研究方案、预期目标与成果、工作计划等关键问题。</w:t>
      </w:r>
    </w:p>
    <w:p w14:paraId="78EA5A69" w14:textId="77777777" w:rsidR="00395A82" w:rsidRPr="00FC6B21" w:rsidRDefault="00E33BC8">
      <w:pPr>
        <w:widowControl/>
        <w:spacing w:line="360" w:lineRule="auto"/>
        <w:ind w:firstLine="480"/>
        <w:jc w:val="left"/>
        <w:rPr>
          <w:iCs/>
          <w:kern w:val="0"/>
          <w:sz w:val="18"/>
          <w:szCs w:val="18"/>
        </w:rPr>
      </w:pPr>
      <w:r w:rsidRPr="00FC6B21">
        <w:rPr>
          <w:iCs/>
          <w:kern w:val="0"/>
          <w:sz w:val="24"/>
        </w:rPr>
        <w:t>原则上在入学后第</w:t>
      </w:r>
      <w:r w:rsidRPr="00FC6B21">
        <w:rPr>
          <w:iCs/>
          <w:kern w:val="0"/>
          <w:sz w:val="24"/>
        </w:rPr>
        <w:t>3</w:t>
      </w:r>
      <w:r w:rsidRPr="00FC6B21">
        <w:rPr>
          <w:iCs/>
          <w:kern w:val="0"/>
          <w:sz w:val="24"/>
        </w:rPr>
        <w:t>学期（最迟不超过第</w:t>
      </w:r>
      <w:r w:rsidRPr="00FC6B21">
        <w:rPr>
          <w:iCs/>
          <w:kern w:val="0"/>
          <w:sz w:val="24"/>
        </w:rPr>
        <w:t>4</w:t>
      </w:r>
      <w:r w:rsidRPr="00FC6B21">
        <w:rPr>
          <w:iCs/>
          <w:kern w:val="0"/>
          <w:sz w:val="24"/>
        </w:rPr>
        <w:t>学期）完成开题。开题由</w:t>
      </w:r>
      <w:r w:rsidRPr="00FC6B21">
        <w:rPr>
          <w:iCs/>
          <w:kern w:val="0"/>
          <w:sz w:val="24"/>
        </w:rPr>
        <w:t>3-5</w:t>
      </w:r>
      <w:r w:rsidRPr="00FC6B21">
        <w:rPr>
          <w:iCs/>
          <w:kern w:val="0"/>
          <w:sz w:val="24"/>
        </w:rPr>
        <w:t>名具有正高级专业技术职务人员参加，以学术报告的方式进行。</w:t>
      </w:r>
    </w:p>
    <w:p w14:paraId="78EA5A6A" w14:textId="77777777" w:rsidR="00395A82" w:rsidRPr="00FC6B21" w:rsidRDefault="00E33BC8">
      <w:pPr>
        <w:widowControl/>
        <w:spacing w:line="360" w:lineRule="auto"/>
        <w:ind w:firstLine="480"/>
        <w:jc w:val="left"/>
        <w:rPr>
          <w:iCs/>
          <w:kern w:val="0"/>
          <w:sz w:val="24"/>
        </w:rPr>
      </w:pPr>
      <w:r w:rsidRPr="00FC6B21">
        <w:rPr>
          <w:iCs/>
          <w:kern w:val="0"/>
          <w:sz w:val="24"/>
        </w:rPr>
        <w:t>3.</w:t>
      </w:r>
      <w:r w:rsidRPr="00FC6B21">
        <w:rPr>
          <w:rFonts w:hint="eastAsia"/>
          <w:iCs/>
          <w:kern w:val="0"/>
          <w:sz w:val="24"/>
        </w:rPr>
        <w:t xml:space="preserve"> </w:t>
      </w:r>
      <w:r w:rsidRPr="00FC6B21">
        <w:rPr>
          <w:iCs/>
          <w:kern w:val="0"/>
          <w:sz w:val="24"/>
        </w:rPr>
        <w:t>中期进展报告：中期进展报告是检查研究生个人综合能力及学位论文进展、指导研究生把握学位（毕业）论文方向、提高学位（毕业）论文质量的必要环节。中期进展报告原则上应在入学后第</w:t>
      </w:r>
      <w:r w:rsidRPr="00FC6B21">
        <w:rPr>
          <w:iCs/>
          <w:kern w:val="0"/>
          <w:sz w:val="24"/>
        </w:rPr>
        <w:t>5</w:t>
      </w:r>
      <w:r w:rsidRPr="00FC6B21">
        <w:rPr>
          <w:iCs/>
          <w:kern w:val="0"/>
          <w:sz w:val="24"/>
        </w:rPr>
        <w:t>学期进行；各导师组自行制定中期考核办法并组织考核。</w:t>
      </w:r>
    </w:p>
    <w:p w14:paraId="78EA5A6B" w14:textId="77777777" w:rsidR="00395A82" w:rsidRPr="00FC6B21" w:rsidRDefault="00E33BC8">
      <w:pPr>
        <w:widowControl/>
        <w:spacing w:line="360" w:lineRule="auto"/>
        <w:ind w:firstLine="480"/>
        <w:jc w:val="left"/>
        <w:rPr>
          <w:iCs/>
          <w:kern w:val="0"/>
          <w:sz w:val="24"/>
        </w:rPr>
      </w:pPr>
      <w:r w:rsidRPr="00FC6B21">
        <w:rPr>
          <w:iCs/>
          <w:kern w:val="0"/>
          <w:sz w:val="24"/>
        </w:rPr>
        <w:t>4.</w:t>
      </w:r>
      <w:r w:rsidRPr="00FC6B21">
        <w:rPr>
          <w:rFonts w:hint="eastAsia"/>
          <w:iCs/>
          <w:kern w:val="0"/>
          <w:sz w:val="24"/>
        </w:rPr>
        <w:t xml:space="preserve"> </w:t>
      </w:r>
      <w:r w:rsidRPr="00FC6B21">
        <w:rPr>
          <w:iCs/>
          <w:kern w:val="0"/>
          <w:sz w:val="24"/>
        </w:rPr>
        <w:t>学位申请：达到学位授予条件的申请人，经导师同意后，应于答辩前三个月，向所属学位评定分委员会提出学位申请，提交学位申请材料。</w:t>
      </w:r>
    </w:p>
    <w:p w14:paraId="78EA5A6C" w14:textId="77777777" w:rsidR="00395A82" w:rsidRPr="00FC6B21" w:rsidRDefault="00E33BC8">
      <w:pPr>
        <w:widowControl/>
        <w:spacing w:line="360" w:lineRule="auto"/>
        <w:ind w:firstLine="480"/>
        <w:jc w:val="left"/>
        <w:rPr>
          <w:iCs/>
          <w:kern w:val="0"/>
          <w:sz w:val="24"/>
        </w:rPr>
      </w:pPr>
      <w:r w:rsidRPr="00FC6B21">
        <w:rPr>
          <w:iCs/>
          <w:kern w:val="0"/>
          <w:sz w:val="24"/>
        </w:rPr>
        <w:t>5.</w:t>
      </w:r>
      <w:r w:rsidRPr="00FC6B21">
        <w:rPr>
          <w:rFonts w:hint="eastAsia"/>
          <w:iCs/>
          <w:kern w:val="0"/>
          <w:sz w:val="24"/>
        </w:rPr>
        <w:t xml:space="preserve"> </w:t>
      </w:r>
      <w:r w:rsidRPr="00FC6B21">
        <w:rPr>
          <w:iCs/>
          <w:kern w:val="0"/>
          <w:sz w:val="24"/>
        </w:rPr>
        <w:t>预答辩：学位申请人须进行学位论文预答辩。预答辩通过者，方可进入学位论文评阅、学位论文答辩等环节。学位（毕业）论文预答辩在正式答辩前</w:t>
      </w:r>
      <w:r w:rsidRPr="00FC6B21">
        <w:rPr>
          <w:iCs/>
          <w:kern w:val="0"/>
          <w:sz w:val="24"/>
        </w:rPr>
        <w:t>3</w:t>
      </w:r>
      <w:r w:rsidRPr="00FC6B21">
        <w:rPr>
          <w:iCs/>
          <w:kern w:val="0"/>
          <w:sz w:val="24"/>
        </w:rPr>
        <w:t>个月进行。</w:t>
      </w:r>
    </w:p>
    <w:p w14:paraId="78EA5A6D" w14:textId="77777777" w:rsidR="00395A82" w:rsidRPr="00FC6B21" w:rsidRDefault="00E33BC8">
      <w:pPr>
        <w:widowControl/>
        <w:spacing w:line="360" w:lineRule="auto"/>
        <w:ind w:firstLine="480"/>
        <w:jc w:val="left"/>
        <w:rPr>
          <w:kern w:val="0"/>
          <w:sz w:val="24"/>
        </w:rPr>
      </w:pPr>
      <w:r w:rsidRPr="00FC6B21">
        <w:rPr>
          <w:iCs/>
          <w:kern w:val="0"/>
          <w:sz w:val="24"/>
        </w:rPr>
        <w:lastRenderedPageBreak/>
        <w:t>6.</w:t>
      </w:r>
      <w:r w:rsidRPr="00FC6B21">
        <w:rPr>
          <w:rFonts w:hint="eastAsia"/>
          <w:iCs/>
          <w:kern w:val="0"/>
          <w:sz w:val="24"/>
        </w:rPr>
        <w:t xml:space="preserve"> </w:t>
      </w:r>
      <w:r w:rsidRPr="00FC6B21">
        <w:rPr>
          <w:iCs/>
          <w:kern w:val="0"/>
          <w:sz w:val="24"/>
        </w:rPr>
        <w:t>论文评阅：学位（毕业）论文在获得导师组认可，经培养单位形式审查合格，并通过预答辩，方可提出进入评阅程序的申请。论文评阅在正式答辩前</w:t>
      </w:r>
      <w:r w:rsidRPr="00FC6B21">
        <w:rPr>
          <w:iCs/>
          <w:kern w:val="0"/>
          <w:sz w:val="24"/>
        </w:rPr>
        <w:t>40</w:t>
      </w:r>
      <w:r w:rsidRPr="00FC6B21">
        <w:rPr>
          <w:iCs/>
          <w:kern w:val="0"/>
          <w:sz w:val="24"/>
        </w:rPr>
        <w:t>天由研究生提出，由培养单位依据相关规定进行匿名评审。</w:t>
      </w:r>
      <w:r w:rsidRPr="00FC6B21">
        <w:rPr>
          <w:kern w:val="0"/>
          <w:sz w:val="24"/>
        </w:rPr>
        <w:t>评阅结果及异议处理按照《河北大学研究生学位论文或者实践成果评审管理办法》（校政字〔</w:t>
      </w:r>
      <w:r w:rsidRPr="00FC6B21">
        <w:rPr>
          <w:kern w:val="0"/>
          <w:sz w:val="24"/>
        </w:rPr>
        <w:t>2025</w:t>
      </w:r>
      <w:r w:rsidRPr="00FC6B21">
        <w:rPr>
          <w:kern w:val="0"/>
          <w:sz w:val="24"/>
        </w:rPr>
        <w:t>〕</w:t>
      </w:r>
      <w:r w:rsidRPr="00FC6B21">
        <w:rPr>
          <w:kern w:val="0"/>
          <w:sz w:val="24"/>
        </w:rPr>
        <w:t>8</w:t>
      </w:r>
      <w:r w:rsidRPr="00FC6B21">
        <w:rPr>
          <w:kern w:val="0"/>
          <w:sz w:val="24"/>
        </w:rPr>
        <w:t>号）执行。</w:t>
      </w:r>
    </w:p>
    <w:p w14:paraId="78EA5A6E" w14:textId="77777777" w:rsidR="00395A82" w:rsidRPr="00FC6B21" w:rsidRDefault="00E33BC8">
      <w:pPr>
        <w:widowControl/>
        <w:spacing w:line="360" w:lineRule="auto"/>
        <w:ind w:firstLine="480"/>
        <w:jc w:val="left"/>
        <w:rPr>
          <w:rFonts w:eastAsiaTheme="minorEastAsia"/>
          <w:i/>
          <w:sz w:val="24"/>
        </w:rPr>
      </w:pPr>
      <w:r w:rsidRPr="00FC6B21">
        <w:rPr>
          <w:bCs/>
          <w:kern w:val="0"/>
          <w:sz w:val="24"/>
        </w:rPr>
        <w:t>7.</w:t>
      </w:r>
      <w:r w:rsidRPr="00FC6B21">
        <w:rPr>
          <w:rFonts w:hint="eastAsia"/>
          <w:bCs/>
          <w:kern w:val="0"/>
          <w:sz w:val="24"/>
        </w:rPr>
        <w:t xml:space="preserve"> </w:t>
      </w:r>
      <w:r w:rsidRPr="00FC6B21">
        <w:rPr>
          <w:bCs/>
          <w:kern w:val="0"/>
          <w:sz w:val="24"/>
        </w:rPr>
        <w:t>答辩：学位（毕业）论文答辩按照</w:t>
      </w:r>
      <w:r w:rsidRPr="00FC6B21">
        <w:rPr>
          <w:kern w:val="0"/>
          <w:sz w:val="24"/>
        </w:rPr>
        <w:t>《河北大学博士、硕士学位授予工作实施细则》（校政字〔</w:t>
      </w:r>
      <w:r w:rsidRPr="00FC6B21">
        <w:rPr>
          <w:kern w:val="0"/>
          <w:sz w:val="24"/>
        </w:rPr>
        <w:t>2025</w:t>
      </w:r>
      <w:r w:rsidRPr="00FC6B21">
        <w:rPr>
          <w:kern w:val="0"/>
          <w:sz w:val="24"/>
        </w:rPr>
        <w:t>〕</w:t>
      </w:r>
      <w:r w:rsidRPr="00FC6B21">
        <w:rPr>
          <w:kern w:val="0"/>
          <w:sz w:val="24"/>
        </w:rPr>
        <w:t>7</w:t>
      </w:r>
      <w:r w:rsidRPr="00FC6B21">
        <w:rPr>
          <w:kern w:val="0"/>
          <w:sz w:val="24"/>
        </w:rPr>
        <w:t>号）执行。</w:t>
      </w:r>
    </w:p>
    <w:p w14:paraId="78EA5A6F" w14:textId="77777777" w:rsidR="00395A82" w:rsidRPr="00FC6B21" w:rsidRDefault="00E33BC8">
      <w:pPr>
        <w:spacing w:line="360" w:lineRule="auto"/>
        <w:ind w:firstLineChars="200" w:firstLine="560"/>
        <w:rPr>
          <w:rFonts w:eastAsia="黑体"/>
          <w:bCs/>
          <w:sz w:val="28"/>
          <w:szCs w:val="28"/>
        </w:rPr>
      </w:pPr>
      <w:r w:rsidRPr="00FC6B21">
        <w:rPr>
          <w:rFonts w:eastAsia="黑体" w:hint="eastAsia"/>
          <w:bCs/>
          <w:sz w:val="28"/>
          <w:szCs w:val="28"/>
        </w:rPr>
        <w:t>九</w:t>
      </w:r>
      <w:r w:rsidRPr="00FC6B21">
        <w:rPr>
          <w:rFonts w:eastAsia="黑体"/>
          <w:bCs/>
          <w:sz w:val="28"/>
          <w:szCs w:val="28"/>
        </w:rPr>
        <w:t>、毕业条件</w:t>
      </w:r>
    </w:p>
    <w:p w14:paraId="78EA5A70" w14:textId="77777777" w:rsidR="00395A82" w:rsidRPr="00FC6B21" w:rsidRDefault="00E33BC8">
      <w:pPr>
        <w:spacing w:line="360" w:lineRule="auto"/>
        <w:ind w:firstLineChars="200" w:firstLine="480"/>
        <w:rPr>
          <w:rFonts w:eastAsiaTheme="minorEastAsia"/>
          <w:bCs/>
          <w:sz w:val="24"/>
        </w:rPr>
      </w:pPr>
      <w:r w:rsidRPr="00FC6B21">
        <w:rPr>
          <w:rFonts w:eastAsiaTheme="minorEastAsia"/>
          <w:bCs/>
          <w:sz w:val="24"/>
        </w:rPr>
        <w:t xml:space="preserve">1. </w:t>
      </w:r>
      <w:r w:rsidRPr="00FC6B21">
        <w:rPr>
          <w:rFonts w:eastAsiaTheme="minorEastAsia"/>
          <w:bCs/>
          <w:sz w:val="24"/>
        </w:rPr>
        <w:t>课程学习。研究生在规定修业年限内完成培养方案规定的课程学习，考核成绩合格，获得规定的学分。</w:t>
      </w:r>
    </w:p>
    <w:p w14:paraId="78EA5A71" w14:textId="77777777" w:rsidR="00395A82" w:rsidRPr="00FC6B21" w:rsidRDefault="00E33BC8">
      <w:pPr>
        <w:spacing w:line="360" w:lineRule="auto"/>
        <w:ind w:firstLineChars="200" w:firstLine="480"/>
        <w:rPr>
          <w:rFonts w:eastAsiaTheme="minorEastAsia"/>
          <w:sz w:val="24"/>
        </w:rPr>
      </w:pPr>
      <w:r w:rsidRPr="00FC6B21">
        <w:rPr>
          <w:rFonts w:eastAsiaTheme="minorEastAsia"/>
          <w:bCs/>
          <w:sz w:val="24"/>
        </w:rPr>
        <w:t xml:space="preserve">2. </w:t>
      </w:r>
      <w:r w:rsidRPr="00FC6B21">
        <w:rPr>
          <w:rFonts w:eastAsiaTheme="minorEastAsia"/>
          <w:bCs/>
          <w:sz w:val="24"/>
        </w:rPr>
        <w:t>学术活动。研究生</w:t>
      </w:r>
      <w:r w:rsidRPr="00FC6B21">
        <w:rPr>
          <w:rFonts w:eastAsiaTheme="minorEastAsia"/>
          <w:sz w:val="24"/>
        </w:rPr>
        <w:t>在读期间参加不少于</w:t>
      </w:r>
      <w:r w:rsidRPr="00FC6B21">
        <w:rPr>
          <w:rFonts w:eastAsiaTheme="minorEastAsia"/>
          <w:iCs/>
          <w:sz w:val="24"/>
        </w:rPr>
        <w:t>15</w:t>
      </w:r>
      <w:r w:rsidRPr="00FC6B21">
        <w:rPr>
          <w:rFonts w:eastAsiaTheme="minorEastAsia"/>
          <w:sz w:val="24"/>
        </w:rPr>
        <w:t>次学术活动，并撰写学术报告小结；以主讲人或宣讲人身份，参加在校内外举行的学术报告或学术讲座不少于</w:t>
      </w:r>
      <w:r w:rsidRPr="00FC6B21">
        <w:rPr>
          <w:rFonts w:eastAsiaTheme="minorEastAsia"/>
          <w:iCs/>
          <w:sz w:val="24"/>
        </w:rPr>
        <w:t>2</w:t>
      </w:r>
      <w:r w:rsidRPr="00FC6B21">
        <w:rPr>
          <w:rFonts w:eastAsiaTheme="minorEastAsia"/>
          <w:sz w:val="24"/>
        </w:rPr>
        <w:t>次。</w:t>
      </w:r>
    </w:p>
    <w:p w14:paraId="78EA5A73" w14:textId="77777777" w:rsidR="00395A82" w:rsidRPr="00FC6B21" w:rsidRDefault="00E33BC8">
      <w:pPr>
        <w:spacing w:line="360" w:lineRule="auto"/>
        <w:ind w:firstLineChars="200" w:firstLine="480"/>
        <w:rPr>
          <w:rFonts w:eastAsiaTheme="minorEastAsia"/>
          <w:bCs/>
          <w:sz w:val="24"/>
        </w:rPr>
      </w:pPr>
      <w:r w:rsidRPr="00FC6B21">
        <w:rPr>
          <w:rFonts w:eastAsiaTheme="minorEastAsia"/>
          <w:sz w:val="24"/>
        </w:rPr>
        <w:t xml:space="preserve">3. </w:t>
      </w:r>
      <w:r w:rsidRPr="00FC6B21">
        <w:rPr>
          <w:rFonts w:eastAsiaTheme="minorEastAsia"/>
          <w:sz w:val="24"/>
        </w:rPr>
        <w:t>符合提前毕业条件的研究生，可按照学校相关规定</w:t>
      </w:r>
      <w:r w:rsidRPr="00FC6B21">
        <w:rPr>
          <w:rFonts w:eastAsiaTheme="minorEastAsia"/>
          <w:bCs/>
          <w:sz w:val="24"/>
        </w:rPr>
        <w:t>申请</w:t>
      </w:r>
      <w:r w:rsidRPr="00FC6B21">
        <w:rPr>
          <w:rFonts w:eastAsiaTheme="minorEastAsia"/>
          <w:sz w:val="24"/>
        </w:rPr>
        <w:t>提前毕业。</w:t>
      </w:r>
    </w:p>
    <w:p w14:paraId="78EA5A74" w14:textId="77777777" w:rsidR="00395A82" w:rsidRPr="00FC6B21" w:rsidRDefault="00E33BC8">
      <w:pPr>
        <w:spacing w:line="360" w:lineRule="auto"/>
        <w:ind w:firstLineChars="200" w:firstLine="480"/>
        <w:rPr>
          <w:rFonts w:eastAsiaTheme="minorEastAsia"/>
          <w:bCs/>
          <w:sz w:val="24"/>
        </w:rPr>
      </w:pPr>
      <w:r w:rsidRPr="00FC6B21">
        <w:rPr>
          <w:rFonts w:eastAsiaTheme="minorEastAsia"/>
          <w:bCs/>
          <w:sz w:val="24"/>
        </w:rPr>
        <w:t xml:space="preserve">4. </w:t>
      </w:r>
      <w:r w:rsidRPr="00FC6B21">
        <w:rPr>
          <w:rFonts w:eastAsiaTheme="minorEastAsia"/>
          <w:bCs/>
          <w:sz w:val="24"/>
        </w:rPr>
        <w:t>论文答辩。学位（毕业）论文经专家评审合格、通过学位（毕业）答辩，符合毕业资格审查后，准予毕业。</w:t>
      </w:r>
    </w:p>
    <w:p w14:paraId="78EA5A75" w14:textId="77777777" w:rsidR="00395A82" w:rsidRPr="00FC6B21" w:rsidRDefault="00E33BC8">
      <w:pPr>
        <w:spacing w:line="360" w:lineRule="auto"/>
        <w:ind w:firstLineChars="200" w:firstLine="560"/>
        <w:rPr>
          <w:rFonts w:eastAsia="黑体"/>
          <w:bCs/>
          <w:sz w:val="28"/>
          <w:szCs w:val="28"/>
        </w:rPr>
      </w:pPr>
      <w:r w:rsidRPr="00FC6B21">
        <w:rPr>
          <w:rFonts w:eastAsia="黑体" w:hint="eastAsia"/>
          <w:bCs/>
          <w:sz w:val="28"/>
          <w:szCs w:val="28"/>
        </w:rPr>
        <w:t>十</w:t>
      </w:r>
      <w:r w:rsidRPr="00FC6B21">
        <w:rPr>
          <w:rFonts w:eastAsia="黑体"/>
          <w:bCs/>
          <w:sz w:val="28"/>
          <w:szCs w:val="28"/>
        </w:rPr>
        <w:t>、创新性成果</w:t>
      </w:r>
    </w:p>
    <w:p w14:paraId="3915E6DC" w14:textId="77777777" w:rsidR="00395A82" w:rsidRPr="00FC6B21" w:rsidRDefault="00E33BC8">
      <w:pPr>
        <w:spacing w:line="360" w:lineRule="auto"/>
        <w:ind w:firstLineChars="200" w:firstLine="480"/>
        <w:rPr>
          <w:rFonts w:eastAsiaTheme="minorEastAsia"/>
          <w:bCs/>
          <w:sz w:val="24"/>
        </w:rPr>
      </w:pPr>
      <w:r w:rsidRPr="00FC6B21">
        <w:rPr>
          <w:rFonts w:eastAsiaTheme="minorEastAsia" w:hint="eastAsia"/>
          <w:bCs/>
          <w:sz w:val="24"/>
        </w:rPr>
        <w:t>与学位论文相关的创新成果须至少满足以下条件之一：</w:t>
      </w:r>
      <w:r w:rsidRPr="00FC6B21">
        <w:rPr>
          <w:rFonts w:eastAsiaTheme="minorEastAsia" w:hint="eastAsia"/>
          <w:bCs/>
          <w:sz w:val="24"/>
        </w:rPr>
        <w:t xml:space="preserve"> </w:t>
      </w:r>
    </w:p>
    <w:p w14:paraId="4DD07A9C" w14:textId="77777777" w:rsidR="00395A82" w:rsidRPr="00FC6B21" w:rsidRDefault="00E33BC8">
      <w:pPr>
        <w:spacing w:line="360" w:lineRule="auto"/>
        <w:ind w:firstLineChars="200" w:firstLine="480"/>
        <w:rPr>
          <w:rFonts w:eastAsiaTheme="minorEastAsia"/>
          <w:bCs/>
          <w:sz w:val="24"/>
        </w:rPr>
      </w:pPr>
      <w:r w:rsidRPr="00FC6B21">
        <w:rPr>
          <w:rFonts w:eastAsiaTheme="minorEastAsia" w:hint="eastAsia"/>
          <w:bCs/>
          <w:sz w:val="24"/>
        </w:rPr>
        <w:t>（一）以第一单位河北大学，学位申请人为第一作者或通信作者在中国科学院文献情报中心期刊分区表一区期刊</w:t>
      </w:r>
      <w:r w:rsidRPr="00FC6B21">
        <w:rPr>
          <w:rFonts w:eastAsiaTheme="minorEastAsia" w:hint="eastAsia"/>
          <w:bCs/>
          <w:sz w:val="24"/>
        </w:rPr>
        <w:t>/</w:t>
      </w:r>
      <w:r w:rsidRPr="00FC6B21">
        <w:rPr>
          <w:rFonts w:eastAsiaTheme="minorEastAsia" w:hint="eastAsia"/>
          <w:bCs/>
          <w:sz w:val="24"/>
        </w:rPr>
        <w:t>中国科技期刊卓越行动计划“领军期刊”、“重点期刊”</w:t>
      </w:r>
      <w:r w:rsidRPr="00FC6B21">
        <w:rPr>
          <w:rFonts w:eastAsiaTheme="minorEastAsia" w:hint="eastAsia"/>
          <w:bCs/>
          <w:sz w:val="24"/>
        </w:rPr>
        <w:t>/</w:t>
      </w:r>
      <w:r w:rsidRPr="00FC6B21">
        <w:rPr>
          <w:rFonts w:eastAsiaTheme="minorEastAsia" w:hint="eastAsia"/>
          <w:bCs/>
          <w:sz w:val="24"/>
        </w:rPr>
        <w:t>中国计算机学会</w:t>
      </w:r>
      <w:r w:rsidRPr="00FC6B21">
        <w:rPr>
          <w:rFonts w:eastAsiaTheme="minorEastAsia" w:hint="eastAsia"/>
          <w:bCs/>
          <w:sz w:val="24"/>
        </w:rPr>
        <w:t xml:space="preserve"> A </w:t>
      </w:r>
      <w:r w:rsidRPr="00FC6B21">
        <w:rPr>
          <w:rFonts w:eastAsiaTheme="minorEastAsia" w:hint="eastAsia"/>
          <w:bCs/>
          <w:sz w:val="24"/>
        </w:rPr>
        <w:t>类期刊</w:t>
      </w:r>
      <w:r w:rsidRPr="00FC6B21">
        <w:rPr>
          <w:rFonts w:eastAsiaTheme="minorEastAsia" w:hint="eastAsia"/>
          <w:bCs/>
          <w:sz w:val="24"/>
        </w:rPr>
        <w:t>/</w:t>
      </w:r>
      <w:r w:rsidRPr="00FC6B21">
        <w:rPr>
          <w:rFonts w:eastAsiaTheme="minorEastAsia" w:hint="eastAsia"/>
          <w:bCs/>
          <w:sz w:val="24"/>
        </w:rPr>
        <w:t>中国计算机学会</w:t>
      </w:r>
      <w:r w:rsidRPr="00FC6B21">
        <w:rPr>
          <w:rFonts w:eastAsiaTheme="minorEastAsia" w:hint="eastAsia"/>
          <w:bCs/>
          <w:sz w:val="24"/>
        </w:rPr>
        <w:t xml:space="preserve"> A </w:t>
      </w:r>
      <w:r w:rsidRPr="00FC6B21">
        <w:rPr>
          <w:rFonts w:eastAsiaTheme="minorEastAsia" w:hint="eastAsia"/>
          <w:bCs/>
          <w:sz w:val="24"/>
        </w:rPr>
        <w:t>类会议上发表论文</w:t>
      </w:r>
      <w:r w:rsidRPr="00FC6B21">
        <w:rPr>
          <w:rFonts w:eastAsiaTheme="minorEastAsia" w:hint="eastAsia"/>
          <w:bCs/>
          <w:sz w:val="24"/>
        </w:rPr>
        <w:t xml:space="preserve"> 1 </w:t>
      </w:r>
      <w:r w:rsidRPr="00FC6B21">
        <w:rPr>
          <w:rFonts w:eastAsiaTheme="minorEastAsia" w:hint="eastAsia"/>
          <w:bCs/>
          <w:sz w:val="24"/>
        </w:rPr>
        <w:t>篇（会议论文需为正式论文）。</w:t>
      </w:r>
      <w:r w:rsidRPr="00FC6B21">
        <w:rPr>
          <w:rFonts w:eastAsiaTheme="minorEastAsia" w:hint="eastAsia"/>
          <w:bCs/>
          <w:sz w:val="24"/>
        </w:rPr>
        <w:t xml:space="preserve"> </w:t>
      </w:r>
    </w:p>
    <w:p w14:paraId="33D334CE" w14:textId="77777777" w:rsidR="00395A82" w:rsidRPr="00FC6B21" w:rsidRDefault="00E33BC8">
      <w:pPr>
        <w:spacing w:line="360" w:lineRule="auto"/>
        <w:ind w:firstLineChars="200" w:firstLine="480"/>
        <w:rPr>
          <w:rFonts w:eastAsiaTheme="minorEastAsia"/>
          <w:bCs/>
          <w:sz w:val="24"/>
        </w:rPr>
      </w:pPr>
      <w:r w:rsidRPr="00FC6B21">
        <w:rPr>
          <w:rFonts w:eastAsiaTheme="minorEastAsia" w:hint="eastAsia"/>
          <w:bCs/>
          <w:sz w:val="24"/>
        </w:rPr>
        <w:t>（二）以第一单位河北大学，学位申请人为第一作者或通信作者在中国科学院文献情报中心期刊分区表二区期刊</w:t>
      </w:r>
      <w:r w:rsidRPr="00FC6B21">
        <w:rPr>
          <w:rFonts w:eastAsiaTheme="minorEastAsia" w:hint="eastAsia"/>
          <w:bCs/>
          <w:sz w:val="24"/>
        </w:rPr>
        <w:t>//</w:t>
      </w:r>
      <w:r w:rsidRPr="00FC6B21">
        <w:rPr>
          <w:rFonts w:eastAsiaTheme="minorEastAsia" w:hint="eastAsia"/>
          <w:bCs/>
          <w:sz w:val="24"/>
        </w:rPr>
        <w:t>中国科技期刊卓越行动计划“梯队期刊”</w:t>
      </w:r>
      <w:r w:rsidRPr="00FC6B21">
        <w:rPr>
          <w:rFonts w:eastAsiaTheme="minorEastAsia" w:hint="eastAsia"/>
          <w:bCs/>
          <w:sz w:val="24"/>
        </w:rPr>
        <w:t>/</w:t>
      </w:r>
      <w:r w:rsidRPr="00FC6B21">
        <w:rPr>
          <w:rFonts w:eastAsiaTheme="minorEastAsia" w:hint="eastAsia"/>
          <w:bCs/>
          <w:sz w:val="24"/>
        </w:rPr>
        <w:t>中国计算机学会</w:t>
      </w:r>
      <w:r w:rsidRPr="00FC6B21">
        <w:rPr>
          <w:rFonts w:eastAsiaTheme="minorEastAsia" w:hint="eastAsia"/>
          <w:bCs/>
          <w:sz w:val="24"/>
        </w:rPr>
        <w:t xml:space="preserve"> B </w:t>
      </w:r>
      <w:r w:rsidRPr="00FC6B21">
        <w:rPr>
          <w:rFonts w:eastAsiaTheme="minorEastAsia" w:hint="eastAsia"/>
          <w:bCs/>
          <w:sz w:val="24"/>
        </w:rPr>
        <w:t>类期刊</w:t>
      </w:r>
      <w:r w:rsidRPr="00FC6B21">
        <w:rPr>
          <w:rFonts w:eastAsiaTheme="minorEastAsia" w:hint="eastAsia"/>
          <w:bCs/>
          <w:sz w:val="24"/>
        </w:rPr>
        <w:t>/</w:t>
      </w:r>
      <w:r w:rsidRPr="00FC6B21">
        <w:rPr>
          <w:rFonts w:eastAsiaTheme="minorEastAsia" w:hint="eastAsia"/>
          <w:bCs/>
          <w:sz w:val="24"/>
        </w:rPr>
        <w:t>中国计算机学会</w:t>
      </w:r>
      <w:r w:rsidRPr="00FC6B21">
        <w:rPr>
          <w:rFonts w:eastAsiaTheme="minorEastAsia" w:hint="eastAsia"/>
          <w:bCs/>
          <w:sz w:val="24"/>
        </w:rPr>
        <w:t xml:space="preserve"> C </w:t>
      </w:r>
      <w:r w:rsidRPr="00FC6B21">
        <w:rPr>
          <w:rFonts w:eastAsiaTheme="minorEastAsia" w:hint="eastAsia"/>
          <w:bCs/>
          <w:sz w:val="24"/>
        </w:rPr>
        <w:t>类期刊</w:t>
      </w:r>
      <w:r w:rsidRPr="00FC6B21">
        <w:rPr>
          <w:rFonts w:eastAsiaTheme="minorEastAsia" w:hint="eastAsia"/>
          <w:bCs/>
          <w:sz w:val="24"/>
        </w:rPr>
        <w:t>/</w:t>
      </w:r>
      <w:r w:rsidRPr="00FC6B21">
        <w:rPr>
          <w:rFonts w:eastAsiaTheme="minorEastAsia" w:hint="eastAsia"/>
          <w:bCs/>
          <w:sz w:val="24"/>
        </w:rPr>
        <w:t>中国计算机学会</w:t>
      </w:r>
      <w:r w:rsidRPr="00FC6B21">
        <w:rPr>
          <w:rFonts w:eastAsiaTheme="minorEastAsia" w:hint="eastAsia"/>
          <w:bCs/>
          <w:sz w:val="24"/>
        </w:rPr>
        <w:t xml:space="preserve"> B </w:t>
      </w:r>
      <w:r w:rsidRPr="00FC6B21">
        <w:rPr>
          <w:rFonts w:eastAsiaTheme="minorEastAsia" w:hint="eastAsia"/>
          <w:bCs/>
          <w:sz w:val="24"/>
        </w:rPr>
        <w:t>类会议上发表论文</w:t>
      </w:r>
      <w:r w:rsidRPr="00FC6B21">
        <w:rPr>
          <w:rFonts w:eastAsiaTheme="minorEastAsia" w:hint="eastAsia"/>
          <w:bCs/>
          <w:sz w:val="24"/>
        </w:rPr>
        <w:t xml:space="preserve"> 2 </w:t>
      </w:r>
      <w:r w:rsidRPr="00FC6B21">
        <w:rPr>
          <w:rFonts w:eastAsiaTheme="minorEastAsia" w:hint="eastAsia"/>
          <w:bCs/>
          <w:sz w:val="24"/>
        </w:rPr>
        <w:t>篇（会议论文需为正式论文）。</w:t>
      </w:r>
      <w:r w:rsidRPr="00FC6B21">
        <w:rPr>
          <w:rFonts w:eastAsiaTheme="minorEastAsia" w:hint="eastAsia"/>
          <w:bCs/>
          <w:sz w:val="24"/>
        </w:rPr>
        <w:t xml:space="preserve"> </w:t>
      </w:r>
    </w:p>
    <w:p w14:paraId="4492E2F0" w14:textId="77777777" w:rsidR="00395A82" w:rsidRPr="00FC6B21" w:rsidRDefault="00E33BC8">
      <w:pPr>
        <w:spacing w:line="360" w:lineRule="auto"/>
        <w:ind w:firstLineChars="200" w:firstLine="480"/>
        <w:rPr>
          <w:rFonts w:eastAsiaTheme="minorEastAsia"/>
          <w:bCs/>
          <w:sz w:val="24"/>
        </w:rPr>
      </w:pPr>
      <w:r w:rsidRPr="00FC6B21">
        <w:rPr>
          <w:rFonts w:eastAsiaTheme="minorEastAsia" w:hint="eastAsia"/>
          <w:bCs/>
          <w:sz w:val="24"/>
        </w:rPr>
        <w:t>（三）以第一单位河北大学，学位申请人为第一作者或通信作者在中国科学院文献情报中心期刊分区表二区期刊</w:t>
      </w:r>
      <w:r w:rsidRPr="00FC6B21">
        <w:rPr>
          <w:rFonts w:eastAsiaTheme="minorEastAsia" w:hint="eastAsia"/>
          <w:bCs/>
          <w:sz w:val="24"/>
        </w:rPr>
        <w:t>/</w:t>
      </w:r>
      <w:r w:rsidRPr="00FC6B21">
        <w:rPr>
          <w:rFonts w:eastAsiaTheme="minorEastAsia" w:hint="eastAsia"/>
          <w:bCs/>
          <w:sz w:val="24"/>
        </w:rPr>
        <w:t>中国科技期刊卓越行动计划“梯队期刊”</w:t>
      </w:r>
      <w:r w:rsidRPr="00FC6B21">
        <w:rPr>
          <w:rFonts w:eastAsiaTheme="minorEastAsia" w:hint="eastAsia"/>
          <w:bCs/>
          <w:sz w:val="24"/>
        </w:rPr>
        <w:t>/</w:t>
      </w:r>
      <w:r w:rsidRPr="00FC6B21">
        <w:rPr>
          <w:rFonts w:eastAsiaTheme="minorEastAsia" w:hint="eastAsia"/>
          <w:bCs/>
          <w:sz w:val="24"/>
        </w:rPr>
        <w:t>中国计算机学会</w:t>
      </w:r>
      <w:r w:rsidRPr="00FC6B21">
        <w:rPr>
          <w:rFonts w:eastAsiaTheme="minorEastAsia" w:hint="eastAsia"/>
          <w:bCs/>
          <w:sz w:val="24"/>
        </w:rPr>
        <w:t xml:space="preserve"> B </w:t>
      </w:r>
      <w:r w:rsidRPr="00FC6B21">
        <w:rPr>
          <w:rFonts w:eastAsiaTheme="minorEastAsia" w:hint="eastAsia"/>
          <w:bCs/>
          <w:sz w:val="24"/>
        </w:rPr>
        <w:t>类期刊</w:t>
      </w:r>
      <w:r w:rsidRPr="00FC6B21">
        <w:rPr>
          <w:rFonts w:eastAsiaTheme="minorEastAsia" w:hint="eastAsia"/>
          <w:bCs/>
          <w:sz w:val="24"/>
        </w:rPr>
        <w:t>/</w:t>
      </w:r>
      <w:r w:rsidRPr="00FC6B21">
        <w:rPr>
          <w:rFonts w:eastAsiaTheme="minorEastAsia" w:hint="eastAsia"/>
          <w:bCs/>
          <w:sz w:val="24"/>
        </w:rPr>
        <w:t>中国计算机学会</w:t>
      </w:r>
      <w:r w:rsidRPr="00FC6B21">
        <w:rPr>
          <w:rFonts w:eastAsiaTheme="minorEastAsia" w:hint="eastAsia"/>
          <w:bCs/>
          <w:sz w:val="24"/>
        </w:rPr>
        <w:t xml:space="preserve"> C </w:t>
      </w:r>
      <w:r w:rsidRPr="00FC6B21">
        <w:rPr>
          <w:rFonts w:eastAsiaTheme="minorEastAsia" w:hint="eastAsia"/>
          <w:bCs/>
          <w:sz w:val="24"/>
        </w:rPr>
        <w:t>类期刊</w:t>
      </w:r>
      <w:r w:rsidRPr="00FC6B21">
        <w:rPr>
          <w:rFonts w:eastAsiaTheme="minorEastAsia" w:hint="eastAsia"/>
          <w:bCs/>
          <w:sz w:val="24"/>
        </w:rPr>
        <w:t>/</w:t>
      </w:r>
      <w:r w:rsidRPr="00FC6B21">
        <w:rPr>
          <w:rFonts w:eastAsiaTheme="minorEastAsia" w:hint="eastAsia"/>
          <w:bCs/>
          <w:sz w:val="24"/>
        </w:rPr>
        <w:t>中国计算机学会</w:t>
      </w:r>
      <w:r w:rsidRPr="00FC6B21">
        <w:rPr>
          <w:rFonts w:eastAsiaTheme="minorEastAsia" w:hint="eastAsia"/>
          <w:bCs/>
          <w:sz w:val="24"/>
        </w:rPr>
        <w:t xml:space="preserve"> B </w:t>
      </w:r>
      <w:r w:rsidRPr="00FC6B21">
        <w:rPr>
          <w:rFonts w:eastAsiaTheme="minorEastAsia" w:hint="eastAsia"/>
          <w:bCs/>
          <w:sz w:val="24"/>
        </w:rPr>
        <w:t>类会议上发表论文</w:t>
      </w:r>
      <w:r w:rsidRPr="00FC6B21">
        <w:rPr>
          <w:rFonts w:eastAsiaTheme="minorEastAsia" w:hint="eastAsia"/>
          <w:bCs/>
          <w:sz w:val="24"/>
        </w:rPr>
        <w:t xml:space="preserve"> 1 </w:t>
      </w:r>
      <w:r w:rsidRPr="00FC6B21">
        <w:rPr>
          <w:rFonts w:eastAsiaTheme="minorEastAsia" w:hint="eastAsia"/>
          <w:bCs/>
          <w:sz w:val="24"/>
        </w:rPr>
        <w:t>篇（会议论文需为正式论文），同时满足下列条件之一：</w:t>
      </w:r>
      <w:r w:rsidRPr="00FC6B21">
        <w:rPr>
          <w:rFonts w:eastAsiaTheme="minorEastAsia" w:hint="eastAsia"/>
          <w:bCs/>
          <w:sz w:val="24"/>
        </w:rPr>
        <w:t xml:space="preserve"> </w:t>
      </w:r>
    </w:p>
    <w:p w14:paraId="763CF7A9" w14:textId="77777777" w:rsidR="00395A82" w:rsidRPr="00FC6B21" w:rsidRDefault="00E33BC8">
      <w:pPr>
        <w:spacing w:line="360" w:lineRule="auto"/>
        <w:ind w:firstLineChars="200" w:firstLine="480"/>
        <w:rPr>
          <w:rFonts w:eastAsiaTheme="minorEastAsia"/>
          <w:bCs/>
          <w:sz w:val="24"/>
        </w:rPr>
      </w:pPr>
      <w:r w:rsidRPr="00FC6B21">
        <w:rPr>
          <w:rFonts w:eastAsiaTheme="minorEastAsia" w:hint="eastAsia"/>
          <w:bCs/>
          <w:sz w:val="24"/>
        </w:rPr>
        <w:t xml:space="preserve">1. </w:t>
      </w:r>
      <w:r w:rsidRPr="00FC6B21">
        <w:rPr>
          <w:rFonts w:eastAsiaTheme="minorEastAsia" w:hint="eastAsia"/>
          <w:bCs/>
          <w:sz w:val="24"/>
        </w:rPr>
        <w:t>发表其他学术论文：以第一单位河北大学，学位申请人为第一作者或通信作者，</w:t>
      </w:r>
      <w:r w:rsidRPr="00FC6B21">
        <w:rPr>
          <w:rFonts w:eastAsiaTheme="minorEastAsia" w:hint="eastAsia"/>
          <w:bCs/>
          <w:sz w:val="24"/>
        </w:rPr>
        <w:lastRenderedPageBreak/>
        <w:t>发表中国计算机学会</w:t>
      </w:r>
      <w:r w:rsidRPr="00FC6B21">
        <w:rPr>
          <w:rFonts w:eastAsiaTheme="minorEastAsia" w:hint="eastAsia"/>
          <w:bCs/>
          <w:sz w:val="24"/>
        </w:rPr>
        <w:t xml:space="preserve"> C </w:t>
      </w:r>
      <w:r w:rsidRPr="00FC6B21">
        <w:rPr>
          <w:rFonts w:eastAsiaTheme="minorEastAsia" w:hint="eastAsia"/>
          <w:bCs/>
          <w:sz w:val="24"/>
        </w:rPr>
        <w:t>类会议论文</w:t>
      </w:r>
      <w:r w:rsidRPr="00FC6B21">
        <w:rPr>
          <w:rFonts w:eastAsiaTheme="minorEastAsia" w:hint="eastAsia"/>
          <w:bCs/>
          <w:sz w:val="24"/>
        </w:rPr>
        <w:t xml:space="preserve">/SCI </w:t>
      </w:r>
      <w:r w:rsidRPr="00FC6B21">
        <w:rPr>
          <w:rFonts w:eastAsiaTheme="minorEastAsia" w:hint="eastAsia"/>
          <w:bCs/>
          <w:sz w:val="24"/>
        </w:rPr>
        <w:t>检索论文</w:t>
      </w:r>
      <w:r w:rsidRPr="00FC6B21">
        <w:rPr>
          <w:rFonts w:eastAsiaTheme="minorEastAsia" w:hint="eastAsia"/>
          <w:bCs/>
          <w:sz w:val="24"/>
        </w:rPr>
        <w:t xml:space="preserve"> 2 </w:t>
      </w:r>
      <w:r w:rsidRPr="00FC6B21">
        <w:rPr>
          <w:rFonts w:eastAsiaTheme="minorEastAsia" w:hint="eastAsia"/>
          <w:bCs/>
          <w:sz w:val="24"/>
        </w:rPr>
        <w:t>篇（会议论文需为正式论文）</w:t>
      </w:r>
      <w:del w:id="1" w:author="杜瑞忠" w:date="2025-04-28T11:54:00Z">
        <w:r w:rsidRPr="00FC6B21">
          <w:rPr>
            <w:rFonts w:eastAsiaTheme="minorEastAsia" w:hint="eastAsia"/>
            <w:bCs/>
            <w:sz w:val="24"/>
          </w:rPr>
          <w:delText>;</w:delText>
        </w:r>
      </w:del>
      <w:ins w:id="2" w:author="杜瑞忠" w:date="2025-04-28T11:54:00Z">
        <w:r w:rsidRPr="00FC6B21">
          <w:rPr>
            <w:rFonts w:eastAsiaTheme="minorEastAsia" w:hint="eastAsia"/>
            <w:bCs/>
            <w:sz w:val="24"/>
          </w:rPr>
          <w:t>；</w:t>
        </w:r>
      </w:ins>
      <w:r w:rsidRPr="00FC6B21">
        <w:rPr>
          <w:rFonts w:eastAsiaTheme="minorEastAsia" w:hint="eastAsia"/>
          <w:bCs/>
          <w:sz w:val="24"/>
        </w:rPr>
        <w:t>或</w:t>
      </w:r>
      <w:r w:rsidRPr="00FC6B21">
        <w:rPr>
          <w:rFonts w:eastAsiaTheme="minorEastAsia" w:hint="eastAsia"/>
          <w:bCs/>
          <w:sz w:val="24"/>
        </w:rPr>
        <w:t xml:space="preserve"> 2 </w:t>
      </w:r>
      <w:r w:rsidRPr="00FC6B21">
        <w:rPr>
          <w:rFonts w:eastAsiaTheme="minorEastAsia" w:hint="eastAsia"/>
          <w:bCs/>
          <w:sz w:val="24"/>
        </w:rPr>
        <w:t>位正高职第三方专家认定的高水平论文成果</w:t>
      </w:r>
      <w:r w:rsidRPr="00FC6B21">
        <w:rPr>
          <w:rFonts w:eastAsiaTheme="minorEastAsia" w:hint="eastAsia"/>
          <w:bCs/>
          <w:sz w:val="24"/>
        </w:rPr>
        <w:t xml:space="preserve"> 2 </w:t>
      </w:r>
      <w:r w:rsidRPr="00FC6B21">
        <w:rPr>
          <w:rFonts w:eastAsiaTheme="minorEastAsia" w:hint="eastAsia"/>
          <w:bCs/>
          <w:sz w:val="24"/>
        </w:rPr>
        <w:t>篇。</w:t>
      </w:r>
    </w:p>
    <w:p w14:paraId="59AED2D6" w14:textId="7131492F" w:rsidR="00395A82" w:rsidRPr="00FC6B21" w:rsidRDefault="00E33BC8">
      <w:pPr>
        <w:spacing w:line="360" w:lineRule="auto"/>
        <w:ind w:firstLineChars="200" w:firstLine="480"/>
        <w:rPr>
          <w:rFonts w:eastAsiaTheme="minorEastAsia"/>
          <w:bCs/>
          <w:sz w:val="24"/>
        </w:rPr>
      </w:pPr>
      <w:r w:rsidRPr="00FC6B21">
        <w:rPr>
          <w:rFonts w:eastAsiaTheme="minorEastAsia" w:hint="eastAsia"/>
          <w:bCs/>
          <w:sz w:val="24"/>
        </w:rPr>
        <w:t xml:space="preserve">2. </w:t>
      </w:r>
      <w:r w:rsidRPr="00FC6B21">
        <w:rPr>
          <w:rFonts w:eastAsiaTheme="minorEastAsia" w:hint="eastAsia"/>
          <w:bCs/>
          <w:sz w:val="24"/>
        </w:rPr>
        <w:t>获授权发明专利：以第一单位为河北大学，学位申请人在专利发明人的学生成员中位列第一的国际或国内发明专利获正式授权</w:t>
      </w:r>
      <w:r w:rsidRPr="00FC6B21">
        <w:rPr>
          <w:rFonts w:eastAsiaTheme="minorEastAsia" w:hint="eastAsia"/>
          <w:bCs/>
          <w:sz w:val="24"/>
        </w:rPr>
        <w:t>2</w:t>
      </w:r>
      <w:r w:rsidRPr="00FC6B21">
        <w:rPr>
          <w:rFonts w:eastAsiaTheme="minorEastAsia" w:hint="eastAsia"/>
          <w:bCs/>
          <w:sz w:val="24"/>
        </w:rPr>
        <w:t>项，或该专利已在工程实际或项目中得到应用</w:t>
      </w:r>
      <w:r w:rsidRPr="00FC6B21">
        <w:rPr>
          <w:rFonts w:eastAsiaTheme="minorEastAsia" w:hint="eastAsia"/>
          <w:bCs/>
          <w:sz w:val="24"/>
        </w:rPr>
        <w:t>1</w:t>
      </w:r>
      <w:r w:rsidRPr="00FC6B21">
        <w:rPr>
          <w:rFonts w:eastAsiaTheme="minorEastAsia" w:hint="eastAsia"/>
          <w:bCs/>
          <w:sz w:val="24"/>
        </w:rPr>
        <w:t>项。</w:t>
      </w:r>
      <w:r w:rsidRPr="00FC6B21">
        <w:rPr>
          <w:rFonts w:eastAsiaTheme="minorEastAsia" w:hint="eastAsia"/>
          <w:bCs/>
          <w:sz w:val="24"/>
        </w:rPr>
        <w:t xml:space="preserve"> </w:t>
      </w:r>
    </w:p>
    <w:p w14:paraId="092926AA" w14:textId="006A5F3B" w:rsidR="00395A82" w:rsidRPr="00FC6B21" w:rsidRDefault="00E33BC8" w:rsidP="00BC0D9A">
      <w:pPr>
        <w:spacing w:line="360" w:lineRule="auto"/>
        <w:ind w:firstLineChars="200" w:firstLine="480"/>
        <w:rPr>
          <w:rFonts w:eastAsiaTheme="minorEastAsia"/>
          <w:bCs/>
          <w:sz w:val="24"/>
        </w:rPr>
      </w:pPr>
      <w:r w:rsidRPr="00FC6B21">
        <w:rPr>
          <w:rFonts w:eastAsiaTheme="minorEastAsia" w:hint="eastAsia"/>
          <w:bCs/>
          <w:sz w:val="24"/>
        </w:rPr>
        <w:t xml:space="preserve">3. </w:t>
      </w:r>
      <w:r w:rsidRPr="00FC6B21">
        <w:rPr>
          <w:rFonts w:eastAsiaTheme="minorEastAsia" w:hint="eastAsia"/>
          <w:bCs/>
          <w:sz w:val="24"/>
        </w:rPr>
        <w:t>获批国际</w:t>
      </w:r>
      <w:r w:rsidRPr="00FC6B21">
        <w:rPr>
          <w:rFonts w:eastAsiaTheme="minorEastAsia" w:hint="eastAsia"/>
          <w:bCs/>
          <w:sz w:val="24"/>
        </w:rPr>
        <w:t>/</w:t>
      </w:r>
      <w:r w:rsidRPr="00FC6B21">
        <w:rPr>
          <w:rFonts w:eastAsiaTheme="minorEastAsia" w:hint="eastAsia"/>
          <w:bCs/>
          <w:sz w:val="24"/>
        </w:rPr>
        <w:t>国内标准：以第一单位为河北大学，学位申请人在标准的学生成员中位列第一的获批且有独立标准编号的国际</w:t>
      </w:r>
      <w:r w:rsidRPr="00FC6B21">
        <w:rPr>
          <w:rFonts w:eastAsiaTheme="minorEastAsia" w:hint="eastAsia"/>
          <w:bCs/>
          <w:sz w:val="24"/>
        </w:rPr>
        <w:t>/</w:t>
      </w:r>
      <w:r w:rsidRPr="00FC6B21">
        <w:rPr>
          <w:rFonts w:eastAsiaTheme="minorEastAsia" w:hint="eastAsia"/>
          <w:bCs/>
          <w:sz w:val="24"/>
        </w:rPr>
        <w:t>国家</w:t>
      </w:r>
      <w:r w:rsidRPr="00FC6B21">
        <w:rPr>
          <w:rFonts w:eastAsiaTheme="minorEastAsia" w:hint="eastAsia"/>
          <w:bCs/>
          <w:sz w:val="24"/>
        </w:rPr>
        <w:t>/</w:t>
      </w:r>
      <w:r w:rsidRPr="00FC6B21">
        <w:rPr>
          <w:rFonts w:eastAsiaTheme="minorEastAsia" w:hint="eastAsia"/>
          <w:bCs/>
          <w:sz w:val="24"/>
        </w:rPr>
        <w:t>行业标准</w:t>
      </w:r>
      <w:r w:rsidRPr="00FC6B21">
        <w:rPr>
          <w:rFonts w:eastAsiaTheme="minorEastAsia" w:hint="eastAsia"/>
          <w:bCs/>
          <w:sz w:val="24"/>
        </w:rPr>
        <w:t>1</w:t>
      </w:r>
      <w:r w:rsidRPr="00FC6B21">
        <w:rPr>
          <w:rFonts w:eastAsiaTheme="minorEastAsia" w:hint="eastAsia"/>
          <w:bCs/>
          <w:sz w:val="24"/>
        </w:rPr>
        <w:t>项。</w:t>
      </w:r>
    </w:p>
    <w:p w14:paraId="68755455" w14:textId="75F65BED" w:rsidR="00395A82" w:rsidRPr="00FC6B21" w:rsidRDefault="00E33BC8">
      <w:pPr>
        <w:spacing w:line="360" w:lineRule="auto"/>
        <w:ind w:firstLineChars="200" w:firstLine="480"/>
        <w:rPr>
          <w:ins w:id="3" w:author="WPS_1712360607" w:date="2025-04-25T09:52:00Z"/>
          <w:rFonts w:eastAsiaTheme="minorEastAsia"/>
          <w:bCs/>
          <w:sz w:val="24"/>
        </w:rPr>
      </w:pPr>
      <w:r w:rsidRPr="00FC6B21">
        <w:rPr>
          <w:rFonts w:eastAsiaTheme="minorEastAsia" w:hint="eastAsia"/>
          <w:bCs/>
          <w:sz w:val="24"/>
        </w:rPr>
        <w:t xml:space="preserve">4. </w:t>
      </w:r>
      <w:r w:rsidRPr="00FC6B21">
        <w:rPr>
          <w:rFonts w:eastAsiaTheme="minorEastAsia" w:hint="eastAsia"/>
          <w:bCs/>
          <w:sz w:val="24"/>
        </w:rPr>
        <w:t>网络安全领域政策建议贡献：以第一单位为河北大学，学位申请人在学生成员中位列第一，围绕网络安全基础理论、前沿技术、政策监管等方面重大问题向国家有关部门提出建议，提供网络安全重大情报，获得部委批示或表扬</w:t>
      </w:r>
      <w:r w:rsidRPr="00FC6B21">
        <w:rPr>
          <w:rFonts w:eastAsiaTheme="minorEastAsia" w:hint="eastAsia"/>
          <w:bCs/>
          <w:sz w:val="24"/>
        </w:rPr>
        <w:t>1</w:t>
      </w:r>
      <w:r w:rsidRPr="00FC6B21">
        <w:rPr>
          <w:rFonts w:eastAsiaTheme="minorEastAsia" w:hint="eastAsia"/>
          <w:bCs/>
          <w:sz w:val="24"/>
        </w:rPr>
        <w:t>项。</w:t>
      </w:r>
    </w:p>
    <w:p w14:paraId="5C05F19C" w14:textId="77777777" w:rsidR="00395A82" w:rsidRPr="00FC6B21" w:rsidRDefault="00395A82">
      <w:pPr>
        <w:spacing w:line="360" w:lineRule="auto"/>
        <w:ind w:firstLineChars="200" w:firstLine="480"/>
        <w:rPr>
          <w:rFonts w:eastAsiaTheme="minorEastAsia"/>
          <w:bCs/>
          <w:sz w:val="24"/>
        </w:rPr>
      </w:pPr>
    </w:p>
    <w:p w14:paraId="78EA5A77" w14:textId="77777777" w:rsidR="00395A82" w:rsidRPr="00FC6B21" w:rsidRDefault="00E33BC8">
      <w:pPr>
        <w:spacing w:line="360" w:lineRule="auto"/>
        <w:ind w:firstLineChars="200" w:firstLine="560"/>
        <w:rPr>
          <w:rFonts w:eastAsia="黑体"/>
          <w:bCs/>
          <w:sz w:val="28"/>
          <w:szCs w:val="28"/>
        </w:rPr>
      </w:pPr>
      <w:r w:rsidRPr="00FC6B21">
        <w:rPr>
          <w:rFonts w:eastAsia="黑体"/>
          <w:bCs/>
          <w:sz w:val="28"/>
          <w:szCs w:val="28"/>
        </w:rPr>
        <w:t>十一、学位授予</w:t>
      </w:r>
    </w:p>
    <w:p w14:paraId="78EA5A78" w14:textId="77777777" w:rsidR="00395A82" w:rsidRPr="00FC6B21" w:rsidRDefault="00E33BC8">
      <w:pPr>
        <w:spacing w:line="360" w:lineRule="auto"/>
        <w:ind w:firstLineChars="200" w:firstLine="480"/>
        <w:rPr>
          <w:rFonts w:eastAsiaTheme="minorEastAsia"/>
          <w:bCs/>
          <w:sz w:val="24"/>
        </w:rPr>
      </w:pPr>
      <w:r w:rsidRPr="00FC6B21">
        <w:rPr>
          <w:rFonts w:eastAsiaTheme="minorEastAsia"/>
          <w:bCs/>
          <w:sz w:val="24"/>
        </w:rPr>
        <w:t>研究生通过毕业资格审查，</w:t>
      </w:r>
      <w:r w:rsidRPr="00FC6B21">
        <w:rPr>
          <w:kern w:val="0"/>
          <w:sz w:val="24"/>
        </w:rPr>
        <w:t>满足本</w:t>
      </w:r>
      <w:r w:rsidRPr="00FC6B21">
        <w:rPr>
          <w:rFonts w:hint="eastAsia"/>
          <w:iCs/>
          <w:kern w:val="0"/>
          <w:sz w:val="24"/>
        </w:rPr>
        <w:t>网络空间安全与计算机学院</w:t>
      </w:r>
      <w:r w:rsidRPr="00FC6B21">
        <w:rPr>
          <w:kern w:val="0"/>
          <w:sz w:val="24"/>
        </w:rPr>
        <w:t>制定的创新性成果要求，</w:t>
      </w:r>
      <w:r w:rsidRPr="00FC6B21">
        <w:rPr>
          <w:rFonts w:eastAsiaTheme="minorEastAsia"/>
          <w:bCs/>
          <w:sz w:val="24"/>
        </w:rPr>
        <w:t>符合</w:t>
      </w:r>
      <w:r w:rsidRPr="00FC6B21">
        <w:rPr>
          <w:kern w:val="0"/>
          <w:sz w:val="24"/>
        </w:rPr>
        <w:t>《河北大学博士、硕士学位授予工作实施细则》（校政字〔</w:t>
      </w:r>
      <w:r w:rsidRPr="00FC6B21">
        <w:rPr>
          <w:kern w:val="0"/>
          <w:sz w:val="24"/>
        </w:rPr>
        <w:t>2025</w:t>
      </w:r>
      <w:r w:rsidRPr="00FC6B21">
        <w:rPr>
          <w:kern w:val="0"/>
          <w:sz w:val="24"/>
        </w:rPr>
        <w:t>〕</w:t>
      </w:r>
      <w:r w:rsidRPr="00FC6B21">
        <w:rPr>
          <w:kern w:val="0"/>
          <w:sz w:val="24"/>
        </w:rPr>
        <w:t>7</w:t>
      </w:r>
      <w:r w:rsidRPr="00FC6B21">
        <w:rPr>
          <w:kern w:val="0"/>
          <w:sz w:val="24"/>
        </w:rPr>
        <w:t>号）</w:t>
      </w:r>
      <w:r w:rsidRPr="00FC6B21">
        <w:rPr>
          <w:rFonts w:eastAsiaTheme="minorEastAsia"/>
          <w:bCs/>
          <w:sz w:val="24"/>
        </w:rPr>
        <w:t>的有关规定，达到学校学位授予标准，经学校学位评定委员会审议，授予博士学位。</w:t>
      </w:r>
    </w:p>
    <w:p w14:paraId="78EA5A79" w14:textId="77777777" w:rsidR="00395A82" w:rsidRPr="00FC6B21" w:rsidRDefault="00E33BC8">
      <w:pPr>
        <w:spacing w:line="360" w:lineRule="auto"/>
        <w:ind w:firstLineChars="200" w:firstLine="560"/>
        <w:rPr>
          <w:rFonts w:eastAsia="黑体"/>
          <w:bCs/>
          <w:sz w:val="28"/>
          <w:szCs w:val="28"/>
        </w:rPr>
      </w:pPr>
      <w:r w:rsidRPr="00FC6B21">
        <w:rPr>
          <w:rFonts w:eastAsia="黑体"/>
          <w:bCs/>
          <w:sz w:val="28"/>
          <w:szCs w:val="28"/>
        </w:rPr>
        <w:t>十</w:t>
      </w:r>
      <w:r w:rsidRPr="00FC6B21">
        <w:rPr>
          <w:rFonts w:eastAsia="黑体" w:hint="eastAsia"/>
          <w:bCs/>
          <w:sz w:val="28"/>
          <w:szCs w:val="28"/>
        </w:rPr>
        <w:t>二</w:t>
      </w:r>
      <w:r w:rsidRPr="00FC6B21">
        <w:rPr>
          <w:rFonts w:eastAsia="黑体"/>
          <w:bCs/>
          <w:sz w:val="28"/>
          <w:szCs w:val="28"/>
        </w:rPr>
        <w:t>、学分及课程设置</w:t>
      </w:r>
    </w:p>
    <w:p w14:paraId="78EA5A7A" w14:textId="77777777" w:rsidR="00395A82" w:rsidRPr="00FC6B21" w:rsidRDefault="00E33BC8">
      <w:pPr>
        <w:spacing w:line="360" w:lineRule="auto"/>
        <w:ind w:firstLineChars="200" w:firstLine="480"/>
        <w:rPr>
          <w:rFonts w:eastAsiaTheme="minorEastAsia"/>
          <w:sz w:val="24"/>
        </w:rPr>
      </w:pPr>
      <w:r w:rsidRPr="00FC6B21">
        <w:rPr>
          <w:rFonts w:eastAsiaTheme="minorEastAsia"/>
          <w:sz w:val="24"/>
        </w:rPr>
        <w:t>本专业最低毕业学分为</w:t>
      </w:r>
      <w:r w:rsidRPr="00FC6B21">
        <w:rPr>
          <w:rFonts w:eastAsiaTheme="minorEastAsia" w:hint="eastAsia"/>
          <w:sz w:val="24"/>
        </w:rPr>
        <w:t>18</w:t>
      </w:r>
      <w:r w:rsidRPr="00FC6B21">
        <w:rPr>
          <w:rFonts w:eastAsiaTheme="minorEastAsia"/>
          <w:sz w:val="24"/>
        </w:rPr>
        <w:t>分，其中学位课</w:t>
      </w:r>
      <w:r w:rsidRPr="00FC6B21">
        <w:rPr>
          <w:rFonts w:eastAsiaTheme="minorEastAsia" w:hint="eastAsia"/>
          <w:sz w:val="24"/>
        </w:rPr>
        <w:t>11</w:t>
      </w:r>
      <w:r w:rsidRPr="00FC6B21">
        <w:rPr>
          <w:rFonts w:eastAsiaTheme="minorEastAsia"/>
          <w:sz w:val="24"/>
        </w:rPr>
        <w:t>学分，非学位课</w:t>
      </w:r>
      <w:r w:rsidRPr="00FC6B21">
        <w:rPr>
          <w:rFonts w:eastAsiaTheme="minorEastAsia" w:hint="eastAsia"/>
          <w:sz w:val="24"/>
        </w:rPr>
        <w:t>6</w:t>
      </w:r>
      <w:r w:rsidRPr="00FC6B21">
        <w:rPr>
          <w:rFonts w:eastAsiaTheme="minorEastAsia"/>
          <w:sz w:val="24"/>
        </w:rPr>
        <w:t>学分，必修环节</w:t>
      </w:r>
      <w:r w:rsidRPr="00FC6B21">
        <w:rPr>
          <w:rFonts w:eastAsiaTheme="minorEastAsia" w:hint="eastAsia"/>
          <w:sz w:val="24"/>
        </w:rPr>
        <w:t>1</w:t>
      </w:r>
      <w:r w:rsidRPr="00FC6B21">
        <w:rPr>
          <w:rFonts w:eastAsiaTheme="minorEastAsia"/>
          <w:sz w:val="24"/>
        </w:rPr>
        <w:t>分。</w:t>
      </w:r>
    </w:p>
    <w:p w14:paraId="78EA5A7B" w14:textId="77777777" w:rsidR="00395A82" w:rsidRPr="00FC6B21" w:rsidRDefault="00E33BC8">
      <w:pPr>
        <w:spacing w:line="360" w:lineRule="auto"/>
        <w:rPr>
          <w:sz w:val="24"/>
        </w:rPr>
      </w:pPr>
      <w:r w:rsidRPr="00FC6B21">
        <w:rPr>
          <w:rFonts w:eastAsiaTheme="minorEastAsia"/>
          <w:sz w:val="24"/>
        </w:rPr>
        <w:t xml:space="preserve">    </w:t>
      </w:r>
      <w:r w:rsidRPr="00FC6B21">
        <w:rPr>
          <w:rFonts w:eastAsiaTheme="minorEastAsia"/>
          <w:sz w:val="24"/>
        </w:rPr>
        <w:t>课程考试不设补考环节，</w:t>
      </w:r>
      <w:r w:rsidRPr="00FC6B21">
        <w:rPr>
          <w:sz w:val="24"/>
        </w:rPr>
        <w:t>考试成绩低于</w:t>
      </w:r>
      <w:r w:rsidRPr="00FC6B21">
        <w:rPr>
          <w:sz w:val="24"/>
        </w:rPr>
        <w:t>60</w:t>
      </w:r>
      <w:r w:rsidRPr="00FC6B21">
        <w:rPr>
          <w:sz w:val="24"/>
        </w:rPr>
        <w:t>分的需重修。</w:t>
      </w:r>
    </w:p>
    <w:p w14:paraId="78EA5A7D" w14:textId="77777777" w:rsidR="00395A82" w:rsidRPr="00FC6B21" w:rsidRDefault="00395A82">
      <w:pPr>
        <w:spacing w:afterLines="50" w:after="156" w:line="440" w:lineRule="exact"/>
        <w:ind w:firstLineChars="200" w:firstLine="482"/>
        <w:jc w:val="center"/>
        <w:rPr>
          <w:rFonts w:eastAsiaTheme="minorEastAsia"/>
          <w:b/>
          <w:bCs/>
          <w:sz w:val="24"/>
        </w:rPr>
      </w:pPr>
    </w:p>
    <w:p w14:paraId="78EA5A7E" w14:textId="77777777" w:rsidR="00395A82" w:rsidRPr="00FC6B21" w:rsidRDefault="00395A82">
      <w:pPr>
        <w:spacing w:afterLines="50" w:after="156" w:line="440" w:lineRule="exact"/>
        <w:ind w:firstLineChars="200" w:firstLine="482"/>
        <w:jc w:val="center"/>
        <w:rPr>
          <w:rFonts w:eastAsiaTheme="minorEastAsia"/>
          <w:b/>
          <w:bCs/>
          <w:sz w:val="24"/>
        </w:rPr>
      </w:pPr>
    </w:p>
    <w:p w14:paraId="78EA5A7F" w14:textId="77777777" w:rsidR="00395A82" w:rsidRPr="00FC6B21" w:rsidRDefault="00395A82">
      <w:pPr>
        <w:spacing w:afterLines="50" w:after="156" w:line="440" w:lineRule="exact"/>
        <w:ind w:firstLineChars="200" w:firstLine="482"/>
        <w:jc w:val="center"/>
        <w:rPr>
          <w:rFonts w:eastAsiaTheme="minorEastAsia"/>
          <w:b/>
          <w:bCs/>
          <w:sz w:val="24"/>
        </w:rPr>
      </w:pPr>
    </w:p>
    <w:p w14:paraId="4E7D24E8" w14:textId="77777777" w:rsidR="00395A82" w:rsidRPr="00FC6B21" w:rsidRDefault="00E33BC8">
      <w:pPr>
        <w:widowControl/>
        <w:jc w:val="left"/>
        <w:rPr>
          <w:rFonts w:eastAsiaTheme="minorEastAsia"/>
          <w:b/>
          <w:bCs/>
          <w:sz w:val="24"/>
        </w:rPr>
      </w:pPr>
      <w:r w:rsidRPr="00FC6B21">
        <w:rPr>
          <w:rFonts w:eastAsiaTheme="minorEastAsia"/>
          <w:b/>
          <w:bCs/>
          <w:sz w:val="24"/>
        </w:rPr>
        <w:br w:type="page"/>
      </w:r>
    </w:p>
    <w:p w14:paraId="78EA5A80" w14:textId="77777777" w:rsidR="00395A82" w:rsidRPr="00FC6B21" w:rsidRDefault="00E33BC8">
      <w:pPr>
        <w:spacing w:afterLines="50" w:after="156" w:line="440" w:lineRule="exact"/>
        <w:ind w:firstLineChars="200" w:firstLine="482"/>
        <w:jc w:val="center"/>
        <w:rPr>
          <w:rFonts w:eastAsiaTheme="minorEastAsia"/>
          <w:b/>
          <w:bCs/>
          <w:sz w:val="24"/>
        </w:rPr>
      </w:pPr>
      <w:r w:rsidRPr="00FC6B21">
        <w:rPr>
          <w:rFonts w:eastAsiaTheme="minorEastAsia" w:hint="eastAsia"/>
          <w:b/>
          <w:bCs/>
          <w:sz w:val="24"/>
        </w:rPr>
        <w:lastRenderedPageBreak/>
        <w:t>信息安全</w:t>
      </w:r>
      <w:r w:rsidRPr="00FC6B21">
        <w:rPr>
          <w:rFonts w:eastAsiaTheme="minorEastAsia"/>
          <w:b/>
          <w:bCs/>
          <w:sz w:val="24"/>
        </w:rPr>
        <w:t>专业学术学位博士研究生课程及培养环节设置一览表</w:t>
      </w:r>
    </w:p>
    <w:tbl>
      <w:tblPr>
        <w:tblW w:w="9053" w:type="dxa"/>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4A0" w:firstRow="1" w:lastRow="0" w:firstColumn="1" w:lastColumn="0" w:noHBand="0" w:noVBand="1"/>
      </w:tblPr>
      <w:tblGrid>
        <w:gridCol w:w="571"/>
        <w:gridCol w:w="1226"/>
        <w:gridCol w:w="3516"/>
        <w:gridCol w:w="1277"/>
        <w:gridCol w:w="709"/>
        <w:gridCol w:w="709"/>
        <w:gridCol w:w="1045"/>
      </w:tblGrid>
      <w:tr w:rsidR="00FC6B21" w:rsidRPr="00FC6B21" w14:paraId="78EA5A87" w14:textId="77777777">
        <w:trPr>
          <w:jc w:val="center"/>
        </w:trPr>
        <w:tc>
          <w:tcPr>
            <w:tcW w:w="1797" w:type="dxa"/>
            <w:gridSpan w:val="2"/>
            <w:vAlign w:val="center"/>
          </w:tcPr>
          <w:p w14:paraId="78EA5A81" w14:textId="77777777" w:rsidR="00395A82" w:rsidRPr="00FC6B21" w:rsidRDefault="00E33BC8">
            <w:pPr>
              <w:jc w:val="center"/>
              <w:rPr>
                <w:b/>
                <w:szCs w:val="21"/>
              </w:rPr>
            </w:pPr>
            <w:r w:rsidRPr="00FC6B21">
              <w:rPr>
                <w:b/>
                <w:szCs w:val="21"/>
              </w:rPr>
              <w:t>课程类别</w:t>
            </w:r>
          </w:p>
        </w:tc>
        <w:tc>
          <w:tcPr>
            <w:tcW w:w="3516" w:type="dxa"/>
            <w:vAlign w:val="center"/>
          </w:tcPr>
          <w:p w14:paraId="78EA5A82" w14:textId="77777777" w:rsidR="00395A82" w:rsidRPr="00FC6B21" w:rsidRDefault="00E33BC8">
            <w:pPr>
              <w:jc w:val="center"/>
              <w:rPr>
                <w:b/>
                <w:szCs w:val="21"/>
              </w:rPr>
            </w:pPr>
            <w:r w:rsidRPr="00FC6B21">
              <w:rPr>
                <w:b/>
                <w:szCs w:val="21"/>
              </w:rPr>
              <w:t>课程说明</w:t>
            </w:r>
          </w:p>
        </w:tc>
        <w:tc>
          <w:tcPr>
            <w:tcW w:w="1277" w:type="dxa"/>
            <w:vAlign w:val="center"/>
          </w:tcPr>
          <w:p w14:paraId="78EA5A83" w14:textId="77777777" w:rsidR="00395A82" w:rsidRPr="00FC6B21" w:rsidRDefault="00E33BC8">
            <w:pPr>
              <w:jc w:val="center"/>
              <w:rPr>
                <w:b/>
                <w:szCs w:val="21"/>
              </w:rPr>
            </w:pPr>
            <w:r w:rsidRPr="00FC6B21">
              <w:rPr>
                <w:b/>
                <w:szCs w:val="21"/>
              </w:rPr>
              <w:t>课程编号</w:t>
            </w:r>
          </w:p>
        </w:tc>
        <w:tc>
          <w:tcPr>
            <w:tcW w:w="709" w:type="dxa"/>
            <w:vAlign w:val="center"/>
          </w:tcPr>
          <w:p w14:paraId="78EA5A84" w14:textId="77777777" w:rsidR="00395A82" w:rsidRPr="00FC6B21" w:rsidRDefault="00E33BC8">
            <w:pPr>
              <w:jc w:val="center"/>
              <w:rPr>
                <w:b/>
                <w:szCs w:val="21"/>
              </w:rPr>
            </w:pPr>
            <w:r w:rsidRPr="00FC6B21">
              <w:rPr>
                <w:b/>
                <w:szCs w:val="21"/>
              </w:rPr>
              <w:t>学分</w:t>
            </w:r>
          </w:p>
        </w:tc>
        <w:tc>
          <w:tcPr>
            <w:tcW w:w="709" w:type="dxa"/>
            <w:vAlign w:val="center"/>
          </w:tcPr>
          <w:p w14:paraId="78EA5A85" w14:textId="77777777" w:rsidR="00395A82" w:rsidRPr="00FC6B21" w:rsidRDefault="00E33BC8">
            <w:pPr>
              <w:jc w:val="center"/>
              <w:rPr>
                <w:b/>
                <w:szCs w:val="21"/>
              </w:rPr>
            </w:pPr>
            <w:r w:rsidRPr="00FC6B21">
              <w:rPr>
                <w:b/>
                <w:szCs w:val="21"/>
              </w:rPr>
              <w:t>学期</w:t>
            </w:r>
          </w:p>
        </w:tc>
        <w:tc>
          <w:tcPr>
            <w:tcW w:w="1045" w:type="dxa"/>
            <w:vAlign w:val="center"/>
          </w:tcPr>
          <w:p w14:paraId="78EA5A86" w14:textId="77777777" w:rsidR="00395A82" w:rsidRPr="00FC6B21" w:rsidRDefault="00E33BC8">
            <w:pPr>
              <w:jc w:val="center"/>
              <w:rPr>
                <w:b/>
                <w:szCs w:val="21"/>
              </w:rPr>
            </w:pPr>
            <w:r w:rsidRPr="00FC6B21">
              <w:rPr>
                <w:b/>
                <w:szCs w:val="21"/>
              </w:rPr>
              <w:t>备注</w:t>
            </w:r>
          </w:p>
        </w:tc>
      </w:tr>
      <w:tr w:rsidR="00FC6B21" w:rsidRPr="00FC6B21" w14:paraId="78EA5A90" w14:textId="77777777">
        <w:trPr>
          <w:trHeight w:val="445"/>
          <w:jc w:val="center"/>
        </w:trPr>
        <w:tc>
          <w:tcPr>
            <w:tcW w:w="571" w:type="dxa"/>
            <w:vMerge w:val="restart"/>
            <w:vAlign w:val="center"/>
          </w:tcPr>
          <w:p w14:paraId="78EA5A88" w14:textId="77777777" w:rsidR="00395A82" w:rsidRPr="00FC6B21" w:rsidRDefault="00E33BC8">
            <w:pPr>
              <w:jc w:val="center"/>
              <w:rPr>
                <w:b/>
                <w:sz w:val="18"/>
                <w:szCs w:val="18"/>
              </w:rPr>
            </w:pPr>
            <w:r w:rsidRPr="00FC6B21">
              <w:rPr>
                <w:b/>
                <w:sz w:val="18"/>
                <w:szCs w:val="18"/>
              </w:rPr>
              <w:t>学位课</w:t>
            </w:r>
          </w:p>
        </w:tc>
        <w:tc>
          <w:tcPr>
            <w:tcW w:w="1226" w:type="dxa"/>
            <w:vMerge w:val="restart"/>
            <w:vAlign w:val="center"/>
          </w:tcPr>
          <w:p w14:paraId="78EA5A89" w14:textId="77777777" w:rsidR="00395A82" w:rsidRPr="00FC6B21" w:rsidRDefault="00E33BC8">
            <w:pPr>
              <w:jc w:val="center"/>
              <w:rPr>
                <w:b/>
                <w:sz w:val="18"/>
                <w:szCs w:val="18"/>
              </w:rPr>
            </w:pPr>
            <w:r w:rsidRPr="00FC6B21">
              <w:rPr>
                <w:b/>
                <w:sz w:val="18"/>
                <w:szCs w:val="18"/>
              </w:rPr>
              <w:t>公共必修课</w:t>
            </w:r>
          </w:p>
          <w:p w14:paraId="78EA5A8A" w14:textId="77777777" w:rsidR="00395A82" w:rsidRPr="00FC6B21" w:rsidRDefault="00E33BC8">
            <w:pPr>
              <w:jc w:val="center"/>
              <w:rPr>
                <w:b/>
                <w:sz w:val="18"/>
                <w:szCs w:val="18"/>
              </w:rPr>
            </w:pPr>
            <w:r w:rsidRPr="00FC6B21">
              <w:rPr>
                <w:b/>
                <w:sz w:val="18"/>
                <w:szCs w:val="18"/>
              </w:rPr>
              <w:t>（</w:t>
            </w:r>
            <w:r w:rsidRPr="00FC6B21">
              <w:rPr>
                <w:rFonts w:hint="eastAsia"/>
                <w:b/>
                <w:sz w:val="18"/>
                <w:szCs w:val="18"/>
              </w:rPr>
              <w:t>4</w:t>
            </w:r>
            <w:r w:rsidRPr="00FC6B21">
              <w:rPr>
                <w:b/>
                <w:sz w:val="18"/>
                <w:szCs w:val="18"/>
              </w:rPr>
              <w:t>学分）</w:t>
            </w:r>
          </w:p>
        </w:tc>
        <w:tc>
          <w:tcPr>
            <w:tcW w:w="3516" w:type="dxa"/>
            <w:vAlign w:val="center"/>
          </w:tcPr>
          <w:p w14:paraId="78EA5A8B" w14:textId="77777777" w:rsidR="00395A82" w:rsidRPr="00FC6B21" w:rsidRDefault="00E33BC8">
            <w:pPr>
              <w:jc w:val="left"/>
              <w:rPr>
                <w:sz w:val="18"/>
                <w:szCs w:val="18"/>
              </w:rPr>
            </w:pPr>
            <w:r w:rsidRPr="00FC6B21">
              <w:rPr>
                <w:sz w:val="18"/>
                <w:szCs w:val="18"/>
              </w:rPr>
              <w:t>中国马克思主义与当代</w:t>
            </w:r>
          </w:p>
        </w:tc>
        <w:tc>
          <w:tcPr>
            <w:tcW w:w="1277" w:type="dxa"/>
            <w:vAlign w:val="center"/>
          </w:tcPr>
          <w:p w14:paraId="78EA5A8C" w14:textId="77777777" w:rsidR="00395A82" w:rsidRPr="00FC6B21" w:rsidRDefault="00E33BC8">
            <w:pPr>
              <w:jc w:val="center"/>
              <w:rPr>
                <w:sz w:val="18"/>
                <w:szCs w:val="18"/>
              </w:rPr>
            </w:pPr>
            <w:r w:rsidRPr="00FC6B21">
              <w:rPr>
                <w:sz w:val="18"/>
                <w:szCs w:val="18"/>
              </w:rPr>
              <w:t>TB0000001</w:t>
            </w:r>
          </w:p>
        </w:tc>
        <w:tc>
          <w:tcPr>
            <w:tcW w:w="709" w:type="dxa"/>
            <w:vAlign w:val="center"/>
          </w:tcPr>
          <w:p w14:paraId="78EA5A8D" w14:textId="77777777" w:rsidR="00395A82" w:rsidRPr="00FC6B21" w:rsidRDefault="00E33BC8">
            <w:pPr>
              <w:jc w:val="center"/>
              <w:rPr>
                <w:sz w:val="18"/>
                <w:szCs w:val="18"/>
              </w:rPr>
            </w:pPr>
            <w:r w:rsidRPr="00FC6B21">
              <w:rPr>
                <w:sz w:val="18"/>
                <w:szCs w:val="18"/>
              </w:rPr>
              <w:t>2</w:t>
            </w:r>
          </w:p>
        </w:tc>
        <w:tc>
          <w:tcPr>
            <w:tcW w:w="709" w:type="dxa"/>
            <w:vAlign w:val="center"/>
          </w:tcPr>
          <w:p w14:paraId="78EA5A8E" w14:textId="77777777" w:rsidR="00395A82" w:rsidRPr="00FC6B21" w:rsidRDefault="00E33BC8">
            <w:pPr>
              <w:jc w:val="center"/>
              <w:rPr>
                <w:sz w:val="18"/>
                <w:szCs w:val="18"/>
              </w:rPr>
            </w:pPr>
            <w:r w:rsidRPr="00FC6B21">
              <w:rPr>
                <w:sz w:val="18"/>
                <w:szCs w:val="18"/>
              </w:rPr>
              <w:t>1</w:t>
            </w:r>
          </w:p>
        </w:tc>
        <w:tc>
          <w:tcPr>
            <w:tcW w:w="1045" w:type="dxa"/>
            <w:vAlign w:val="center"/>
          </w:tcPr>
          <w:p w14:paraId="78EA5A8F" w14:textId="77777777" w:rsidR="00395A82" w:rsidRPr="00FC6B21" w:rsidRDefault="00E33BC8">
            <w:pPr>
              <w:jc w:val="center"/>
              <w:rPr>
                <w:sz w:val="18"/>
                <w:szCs w:val="18"/>
              </w:rPr>
            </w:pPr>
            <w:r w:rsidRPr="00FC6B21">
              <w:rPr>
                <w:rFonts w:hint="eastAsia"/>
                <w:sz w:val="18"/>
                <w:szCs w:val="18"/>
              </w:rPr>
              <w:t>考查</w:t>
            </w:r>
          </w:p>
        </w:tc>
      </w:tr>
      <w:tr w:rsidR="00FC6B21" w:rsidRPr="00FC6B21" w14:paraId="78EA5A98" w14:textId="77777777">
        <w:trPr>
          <w:trHeight w:val="445"/>
          <w:jc w:val="center"/>
        </w:trPr>
        <w:tc>
          <w:tcPr>
            <w:tcW w:w="571" w:type="dxa"/>
            <w:vMerge/>
            <w:vAlign w:val="center"/>
          </w:tcPr>
          <w:p w14:paraId="78EA5A91" w14:textId="77777777" w:rsidR="00395A82" w:rsidRPr="00FC6B21" w:rsidRDefault="00395A82">
            <w:pPr>
              <w:jc w:val="center"/>
              <w:rPr>
                <w:b/>
                <w:sz w:val="18"/>
                <w:szCs w:val="18"/>
              </w:rPr>
            </w:pPr>
          </w:p>
        </w:tc>
        <w:tc>
          <w:tcPr>
            <w:tcW w:w="1226" w:type="dxa"/>
            <w:vMerge/>
            <w:vAlign w:val="center"/>
          </w:tcPr>
          <w:p w14:paraId="78EA5A92" w14:textId="77777777" w:rsidR="00395A82" w:rsidRPr="00FC6B21" w:rsidRDefault="00395A82">
            <w:pPr>
              <w:jc w:val="center"/>
              <w:rPr>
                <w:b/>
                <w:sz w:val="18"/>
                <w:szCs w:val="18"/>
              </w:rPr>
            </w:pPr>
          </w:p>
        </w:tc>
        <w:tc>
          <w:tcPr>
            <w:tcW w:w="3516" w:type="dxa"/>
            <w:vAlign w:val="center"/>
          </w:tcPr>
          <w:p w14:paraId="78EA5A93" w14:textId="77777777" w:rsidR="00395A82" w:rsidRPr="00FC6B21" w:rsidRDefault="00E33BC8">
            <w:pPr>
              <w:jc w:val="left"/>
              <w:rPr>
                <w:sz w:val="18"/>
                <w:szCs w:val="18"/>
              </w:rPr>
            </w:pPr>
            <w:r w:rsidRPr="00FC6B21">
              <w:rPr>
                <w:sz w:val="18"/>
                <w:szCs w:val="18"/>
              </w:rPr>
              <w:t>学术英语阅读与写作</w:t>
            </w:r>
          </w:p>
        </w:tc>
        <w:tc>
          <w:tcPr>
            <w:tcW w:w="1277" w:type="dxa"/>
            <w:vAlign w:val="center"/>
          </w:tcPr>
          <w:p w14:paraId="78EA5A94" w14:textId="77777777" w:rsidR="00395A82" w:rsidRPr="00FC6B21" w:rsidRDefault="00E33BC8">
            <w:pPr>
              <w:jc w:val="center"/>
              <w:rPr>
                <w:sz w:val="18"/>
                <w:szCs w:val="18"/>
              </w:rPr>
            </w:pPr>
            <w:r w:rsidRPr="00FC6B21">
              <w:rPr>
                <w:sz w:val="18"/>
                <w:szCs w:val="18"/>
              </w:rPr>
              <w:t>TB000000</w:t>
            </w:r>
            <w:r w:rsidRPr="00FC6B21">
              <w:rPr>
                <w:rFonts w:hint="eastAsia"/>
                <w:sz w:val="18"/>
                <w:szCs w:val="18"/>
              </w:rPr>
              <w:t>4</w:t>
            </w:r>
          </w:p>
        </w:tc>
        <w:tc>
          <w:tcPr>
            <w:tcW w:w="709" w:type="dxa"/>
            <w:vAlign w:val="center"/>
          </w:tcPr>
          <w:p w14:paraId="78EA5A95" w14:textId="77777777" w:rsidR="00395A82" w:rsidRPr="00FC6B21" w:rsidRDefault="00E33BC8">
            <w:pPr>
              <w:jc w:val="center"/>
              <w:rPr>
                <w:sz w:val="18"/>
                <w:szCs w:val="18"/>
              </w:rPr>
            </w:pPr>
            <w:r w:rsidRPr="00FC6B21">
              <w:rPr>
                <w:rFonts w:hint="eastAsia"/>
                <w:sz w:val="18"/>
                <w:szCs w:val="18"/>
              </w:rPr>
              <w:t>2</w:t>
            </w:r>
          </w:p>
        </w:tc>
        <w:tc>
          <w:tcPr>
            <w:tcW w:w="709" w:type="dxa"/>
            <w:vAlign w:val="center"/>
          </w:tcPr>
          <w:p w14:paraId="78EA5A96" w14:textId="77777777" w:rsidR="00395A82" w:rsidRPr="00FC6B21" w:rsidRDefault="00E33BC8">
            <w:pPr>
              <w:jc w:val="center"/>
              <w:rPr>
                <w:sz w:val="18"/>
                <w:szCs w:val="18"/>
              </w:rPr>
            </w:pPr>
            <w:r w:rsidRPr="00FC6B21">
              <w:rPr>
                <w:sz w:val="18"/>
                <w:szCs w:val="18"/>
              </w:rPr>
              <w:t>1</w:t>
            </w:r>
          </w:p>
        </w:tc>
        <w:tc>
          <w:tcPr>
            <w:tcW w:w="1045" w:type="dxa"/>
            <w:vAlign w:val="center"/>
          </w:tcPr>
          <w:p w14:paraId="78EA5A97" w14:textId="77777777" w:rsidR="00395A82" w:rsidRPr="00FC6B21" w:rsidRDefault="00E33BC8">
            <w:pPr>
              <w:jc w:val="center"/>
              <w:rPr>
                <w:sz w:val="18"/>
                <w:szCs w:val="18"/>
              </w:rPr>
            </w:pPr>
            <w:r w:rsidRPr="00FC6B21">
              <w:rPr>
                <w:rFonts w:hint="eastAsia"/>
                <w:sz w:val="18"/>
                <w:szCs w:val="18"/>
              </w:rPr>
              <w:t>考查</w:t>
            </w:r>
          </w:p>
        </w:tc>
      </w:tr>
      <w:tr w:rsidR="00FC6B21" w:rsidRPr="00FC6B21" w14:paraId="78EA5AA1" w14:textId="77777777">
        <w:trPr>
          <w:jc w:val="center"/>
        </w:trPr>
        <w:tc>
          <w:tcPr>
            <w:tcW w:w="571" w:type="dxa"/>
            <w:vMerge/>
            <w:vAlign w:val="center"/>
          </w:tcPr>
          <w:p w14:paraId="78EA5A99" w14:textId="77777777" w:rsidR="00A72575" w:rsidRPr="00FC6B21" w:rsidRDefault="00A72575" w:rsidP="00A72575">
            <w:pPr>
              <w:jc w:val="center"/>
              <w:rPr>
                <w:b/>
                <w:sz w:val="18"/>
                <w:szCs w:val="18"/>
              </w:rPr>
            </w:pPr>
          </w:p>
        </w:tc>
        <w:tc>
          <w:tcPr>
            <w:tcW w:w="1226" w:type="dxa"/>
            <w:vAlign w:val="center"/>
          </w:tcPr>
          <w:p w14:paraId="78EA5A9A" w14:textId="77777777" w:rsidR="00A72575" w:rsidRPr="00FC6B21" w:rsidRDefault="00A72575" w:rsidP="00A72575">
            <w:pPr>
              <w:jc w:val="center"/>
              <w:rPr>
                <w:b/>
                <w:sz w:val="18"/>
                <w:szCs w:val="18"/>
              </w:rPr>
            </w:pPr>
            <w:r w:rsidRPr="00FC6B21">
              <w:rPr>
                <w:b/>
                <w:sz w:val="18"/>
                <w:szCs w:val="18"/>
              </w:rPr>
              <w:t>学科基础课</w:t>
            </w:r>
          </w:p>
          <w:p w14:paraId="78EA5A9B" w14:textId="78BA841A" w:rsidR="00A72575" w:rsidRPr="00FC6B21" w:rsidRDefault="00A72575" w:rsidP="00A72575">
            <w:pPr>
              <w:jc w:val="center"/>
              <w:rPr>
                <w:b/>
                <w:sz w:val="18"/>
                <w:szCs w:val="18"/>
              </w:rPr>
            </w:pPr>
            <w:r w:rsidRPr="00FC6B21">
              <w:rPr>
                <w:b/>
                <w:sz w:val="18"/>
                <w:szCs w:val="18"/>
              </w:rPr>
              <w:t>（</w:t>
            </w:r>
            <w:r w:rsidRPr="00FC6B21">
              <w:rPr>
                <w:rFonts w:hint="eastAsia"/>
                <w:b/>
                <w:sz w:val="18"/>
                <w:szCs w:val="18"/>
              </w:rPr>
              <w:t>1</w:t>
            </w:r>
            <w:r w:rsidRPr="00FC6B21">
              <w:rPr>
                <w:b/>
                <w:sz w:val="18"/>
                <w:szCs w:val="18"/>
              </w:rPr>
              <w:t>学分）</w:t>
            </w:r>
          </w:p>
        </w:tc>
        <w:tc>
          <w:tcPr>
            <w:tcW w:w="3516" w:type="dxa"/>
            <w:vAlign w:val="center"/>
          </w:tcPr>
          <w:p w14:paraId="78EA5A9C" w14:textId="77777777" w:rsidR="00A72575" w:rsidRPr="00FC6B21" w:rsidRDefault="00A72575" w:rsidP="00A72575">
            <w:pPr>
              <w:rPr>
                <w:sz w:val="18"/>
                <w:szCs w:val="18"/>
              </w:rPr>
            </w:pPr>
            <w:r w:rsidRPr="00FC6B21">
              <w:rPr>
                <w:sz w:val="18"/>
                <w:szCs w:val="18"/>
              </w:rPr>
              <w:t>学术道德与论文写作</w:t>
            </w:r>
          </w:p>
        </w:tc>
        <w:tc>
          <w:tcPr>
            <w:tcW w:w="1277" w:type="dxa"/>
            <w:shd w:val="clear" w:color="auto" w:fill="auto"/>
            <w:vAlign w:val="center"/>
          </w:tcPr>
          <w:p w14:paraId="78EA5A9D" w14:textId="5B141646" w:rsidR="00A72575" w:rsidRPr="00FC6B21" w:rsidRDefault="00A72575" w:rsidP="00A72575">
            <w:pPr>
              <w:jc w:val="center"/>
              <w:rPr>
                <w:sz w:val="18"/>
                <w:szCs w:val="18"/>
              </w:rPr>
            </w:pPr>
            <w:r w:rsidRPr="00FC6B21">
              <w:rPr>
                <w:sz w:val="18"/>
                <w:szCs w:val="18"/>
              </w:rPr>
              <w:t>XS2001215</w:t>
            </w:r>
          </w:p>
        </w:tc>
        <w:tc>
          <w:tcPr>
            <w:tcW w:w="709" w:type="dxa"/>
            <w:vAlign w:val="center"/>
          </w:tcPr>
          <w:p w14:paraId="78EA5A9E" w14:textId="77777777" w:rsidR="00A72575" w:rsidRPr="00FC6B21" w:rsidRDefault="00A72575" w:rsidP="00A72575">
            <w:pPr>
              <w:jc w:val="center"/>
              <w:rPr>
                <w:iCs/>
              </w:rPr>
            </w:pPr>
            <w:r w:rsidRPr="00FC6B21">
              <w:rPr>
                <w:rFonts w:hint="eastAsia"/>
                <w:iCs/>
                <w:sz w:val="18"/>
                <w:szCs w:val="18"/>
              </w:rPr>
              <w:t>1</w:t>
            </w:r>
          </w:p>
        </w:tc>
        <w:tc>
          <w:tcPr>
            <w:tcW w:w="709" w:type="dxa"/>
            <w:vAlign w:val="center"/>
          </w:tcPr>
          <w:p w14:paraId="78EA5A9F" w14:textId="77777777" w:rsidR="00A72575" w:rsidRPr="00FC6B21" w:rsidRDefault="00A72575" w:rsidP="00A72575">
            <w:pPr>
              <w:jc w:val="center"/>
              <w:rPr>
                <w:iCs/>
              </w:rPr>
            </w:pPr>
            <w:r w:rsidRPr="00FC6B21">
              <w:rPr>
                <w:rFonts w:hint="eastAsia"/>
                <w:iCs/>
                <w:sz w:val="18"/>
                <w:szCs w:val="18"/>
              </w:rPr>
              <w:t>1</w:t>
            </w:r>
          </w:p>
        </w:tc>
        <w:tc>
          <w:tcPr>
            <w:tcW w:w="1045" w:type="dxa"/>
            <w:vAlign w:val="center"/>
          </w:tcPr>
          <w:p w14:paraId="78EA5AA0" w14:textId="77777777" w:rsidR="00A72575" w:rsidRPr="00FC6B21" w:rsidRDefault="00A72575" w:rsidP="00A72575">
            <w:pPr>
              <w:jc w:val="center"/>
              <w:rPr>
                <w:iCs/>
                <w:sz w:val="18"/>
                <w:szCs w:val="18"/>
              </w:rPr>
            </w:pPr>
            <w:r w:rsidRPr="00FC6B21">
              <w:rPr>
                <w:rFonts w:hint="eastAsia"/>
                <w:iCs/>
                <w:sz w:val="18"/>
                <w:szCs w:val="18"/>
              </w:rPr>
              <w:t>考查</w:t>
            </w:r>
          </w:p>
        </w:tc>
      </w:tr>
      <w:tr w:rsidR="00FC6B21" w:rsidRPr="00FC6B21" w14:paraId="7614F418" w14:textId="77777777">
        <w:trPr>
          <w:jc w:val="center"/>
        </w:trPr>
        <w:tc>
          <w:tcPr>
            <w:tcW w:w="571" w:type="dxa"/>
            <w:vMerge/>
            <w:vAlign w:val="center"/>
          </w:tcPr>
          <w:p w14:paraId="2E0683BA" w14:textId="77777777" w:rsidR="00395A82" w:rsidRPr="00FC6B21" w:rsidRDefault="00395A82">
            <w:pPr>
              <w:jc w:val="center"/>
              <w:rPr>
                <w:b/>
                <w:sz w:val="18"/>
                <w:szCs w:val="18"/>
              </w:rPr>
            </w:pPr>
          </w:p>
        </w:tc>
        <w:tc>
          <w:tcPr>
            <w:tcW w:w="1226" w:type="dxa"/>
            <w:vMerge w:val="restart"/>
            <w:vAlign w:val="center"/>
          </w:tcPr>
          <w:p w14:paraId="6D15F60B" w14:textId="77777777" w:rsidR="00395A82" w:rsidRPr="00FC6B21" w:rsidRDefault="00E33BC8">
            <w:pPr>
              <w:jc w:val="center"/>
              <w:rPr>
                <w:b/>
                <w:sz w:val="18"/>
                <w:szCs w:val="18"/>
              </w:rPr>
            </w:pPr>
            <w:r w:rsidRPr="00FC6B21">
              <w:rPr>
                <w:b/>
                <w:sz w:val="18"/>
                <w:szCs w:val="18"/>
              </w:rPr>
              <w:t>专业必修课</w:t>
            </w:r>
          </w:p>
          <w:p w14:paraId="4AF841B9" w14:textId="6D63C0F7" w:rsidR="00395A82" w:rsidRPr="00FC6B21" w:rsidRDefault="00E33BC8">
            <w:pPr>
              <w:jc w:val="center"/>
              <w:rPr>
                <w:b/>
                <w:sz w:val="18"/>
                <w:szCs w:val="18"/>
              </w:rPr>
            </w:pPr>
            <w:r w:rsidRPr="00FC6B21">
              <w:rPr>
                <w:b/>
                <w:sz w:val="18"/>
                <w:szCs w:val="18"/>
              </w:rPr>
              <w:t>（</w:t>
            </w:r>
            <w:r w:rsidR="00F13EB0" w:rsidRPr="00FC6B21">
              <w:rPr>
                <w:b/>
                <w:sz w:val="18"/>
                <w:szCs w:val="18"/>
              </w:rPr>
              <w:t>6</w:t>
            </w:r>
            <w:r w:rsidRPr="00FC6B21">
              <w:rPr>
                <w:b/>
                <w:sz w:val="18"/>
                <w:szCs w:val="18"/>
              </w:rPr>
              <w:t>学分）</w:t>
            </w:r>
          </w:p>
        </w:tc>
        <w:tc>
          <w:tcPr>
            <w:tcW w:w="3516" w:type="dxa"/>
            <w:shd w:val="clear" w:color="auto" w:fill="auto"/>
          </w:tcPr>
          <w:p w14:paraId="30FE372A" w14:textId="77777777" w:rsidR="00395A82" w:rsidRPr="00FC6B21" w:rsidRDefault="00E33BC8">
            <w:pPr>
              <w:rPr>
                <w:iCs/>
              </w:rPr>
            </w:pPr>
            <w:r w:rsidRPr="00FC6B21">
              <w:rPr>
                <w:rFonts w:hint="eastAsia"/>
                <w:iCs/>
                <w:sz w:val="18"/>
                <w:szCs w:val="18"/>
              </w:rPr>
              <w:t>现代密码学</w:t>
            </w:r>
          </w:p>
        </w:tc>
        <w:tc>
          <w:tcPr>
            <w:tcW w:w="1277" w:type="dxa"/>
            <w:shd w:val="clear" w:color="auto" w:fill="auto"/>
            <w:vAlign w:val="center"/>
          </w:tcPr>
          <w:p w14:paraId="239721BF" w14:textId="77777777" w:rsidR="00395A82" w:rsidRPr="00FC6B21" w:rsidRDefault="00E33BC8">
            <w:pPr>
              <w:jc w:val="center"/>
              <w:rPr>
                <w:sz w:val="18"/>
                <w:szCs w:val="18"/>
              </w:rPr>
            </w:pPr>
            <w:r w:rsidRPr="00FC6B21">
              <w:rPr>
                <w:sz w:val="18"/>
                <w:szCs w:val="18"/>
              </w:rPr>
              <w:t>XB200100</w:t>
            </w:r>
            <w:r w:rsidRPr="00FC6B21">
              <w:rPr>
                <w:rFonts w:hint="eastAsia"/>
                <w:sz w:val="18"/>
                <w:szCs w:val="18"/>
              </w:rPr>
              <w:t>2</w:t>
            </w:r>
          </w:p>
        </w:tc>
        <w:tc>
          <w:tcPr>
            <w:tcW w:w="709" w:type="dxa"/>
            <w:shd w:val="clear" w:color="auto" w:fill="auto"/>
            <w:vAlign w:val="center"/>
          </w:tcPr>
          <w:p w14:paraId="77F66DE8" w14:textId="77777777" w:rsidR="00395A82" w:rsidRPr="00FC6B21" w:rsidRDefault="00E33BC8">
            <w:pPr>
              <w:jc w:val="center"/>
            </w:pPr>
            <w:r w:rsidRPr="00FC6B21">
              <w:rPr>
                <w:rFonts w:hint="eastAsia"/>
                <w:sz w:val="18"/>
                <w:szCs w:val="18"/>
              </w:rPr>
              <w:t>3</w:t>
            </w:r>
          </w:p>
        </w:tc>
        <w:tc>
          <w:tcPr>
            <w:tcW w:w="709" w:type="dxa"/>
            <w:shd w:val="clear" w:color="auto" w:fill="auto"/>
            <w:vAlign w:val="center"/>
          </w:tcPr>
          <w:p w14:paraId="43E34F19" w14:textId="77777777" w:rsidR="00395A82" w:rsidRPr="00FC6B21" w:rsidRDefault="00E33BC8">
            <w:pPr>
              <w:jc w:val="center"/>
            </w:pPr>
            <w:r w:rsidRPr="00FC6B21">
              <w:rPr>
                <w:sz w:val="18"/>
                <w:szCs w:val="18"/>
              </w:rPr>
              <w:t>1</w:t>
            </w:r>
          </w:p>
        </w:tc>
        <w:tc>
          <w:tcPr>
            <w:tcW w:w="1045" w:type="dxa"/>
            <w:shd w:val="clear" w:color="auto" w:fill="auto"/>
            <w:vAlign w:val="center"/>
          </w:tcPr>
          <w:p w14:paraId="025E48A1" w14:textId="77777777" w:rsidR="00395A82" w:rsidRPr="00FC6B21" w:rsidRDefault="00E33BC8">
            <w:pPr>
              <w:jc w:val="center"/>
              <w:rPr>
                <w:sz w:val="18"/>
                <w:szCs w:val="18"/>
              </w:rPr>
            </w:pPr>
            <w:r w:rsidRPr="00FC6B21">
              <w:rPr>
                <w:rFonts w:hint="eastAsia"/>
                <w:sz w:val="18"/>
                <w:szCs w:val="18"/>
              </w:rPr>
              <w:t>考试</w:t>
            </w:r>
          </w:p>
        </w:tc>
      </w:tr>
      <w:tr w:rsidR="00FC6B21" w:rsidRPr="00FC6B21" w14:paraId="78EA5AC4" w14:textId="77777777">
        <w:trPr>
          <w:jc w:val="center"/>
        </w:trPr>
        <w:tc>
          <w:tcPr>
            <w:tcW w:w="571" w:type="dxa"/>
            <w:vMerge/>
            <w:vAlign w:val="center"/>
          </w:tcPr>
          <w:p w14:paraId="78EA5ABD" w14:textId="77777777" w:rsidR="00395A82" w:rsidRPr="00FC6B21" w:rsidRDefault="00395A82">
            <w:pPr>
              <w:jc w:val="center"/>
              <w:rPr>
                <w:b/>
                <w:sz w:val="18"/>
                <w:szCs w:val="18"/>
              </w:rPr>
            </w:pPr>
          </w:p>
        </w:tc>
        <w:tc>
          <w:tcPr>
            <w:tcW w:w="1226" w:type="dxa"/>
            <w:vMerge/>
            <w:vAlign w:val="center"/>
          </w:tcPr>
          <w:p w14:paraId="78EA5ABE" w14:textId="77777777" w:rsidR="00395A82" w:rsidRPr="00FC6B21" w:rsidRDefault="00395A82">
            <w:pPr>
              <w:jc w:val="center"/>
              <w:rPr>
                <w:b/>
                <w:sz w:val="18"/>
                <w:szCs w:val="18"/>
              </w:rPr>
            </w:pPr>
          </w:p>
        </w:tc>
        <w:tc>
          <w:tcPr>
            <w:tcW w:w="3516" w:type="dxa"/>
          </w:tcPr>
          <w:p w14:paraId="78EA5ABF" w14:textId="77777777" w:rsidR="00395A82" w:rsidRPr="00FC6B21" w:rsidRDefault="00E33BC8">
            <w:pPr>
              <w:rPr>
                <w:iCs/>
              </w:rPr>
            </w:pPr>
            <w:r w:rsidRPr="00FC6B21">
              <w:rPr>
                <w:rFonts w:hint="eastAsia"/>
                <w:iCs/>
                <w:sz w:val="18"/>
                <w:szCs w:val="18"/>
              </w:rPr>
              <w:t>安全协议设计与分析</w:t>
            </w:r>
          </w:p>
        </w:tc>
        <w:tc>
          <w:tcPr>
            <w:tcW w:w="1277" w:type="dxa"/>
            <w:vAlign w:val="center"/>
          </w:tcPr>
          <w:p w14:paraId="78EA5AC0" w14:textId="77777777" w:rsidR="00395A82" w:rsidRPr="00FC6B21" w:rsidRDefault="00E33BC8">
            <w:pPr>
              <w:jc w:val="center"/>
              <w:rPr>
                <w:sz w:val="18"/>
                <w:szCs w:val="18"/>
              </w:rPr>
            </w:pPr>
            <w:r w:rsidRPr="00FC6B21">
              <w:rPr>
                <w:sz w:val="18"/>
                <w:szCs w:val="18"/>
              </w:rPr>
              <w:t>XB200100</w:t>
            </w:r>
            <w:r w:rsidRPr="00FC6B21">
              <w:rPr>
                <w:rFonts w:hint="eastAsia"/>
                <w:sz w:val="18"/>
                <w:szCs w:val="18"/>
              </w:rPr>
              <w:t>3</w:t>
            </w:r>
          </w:p>
        </w:tc>
        <w:tc>
          <w:tcPr>
            <w:tcW w:w="709" w:type="dxa"/>
            <w:vAlign w:val="center"/>
          </w:tcPr>
          <w:p w14:paraId="78EA5AC1" w14:textId="5DF10727" w:rsidR="00395A82" w:rsidRPr="00FC6B21" w:rsidRDefault="00DF66FF">
            <w:pPr>
              <w:jc w:val="center"/>
            </w:pPr>
            <w:r w:rsidRPr="00FC6B21">
              <w:rPr>
                <w:sz w:val="18"/>
                <w:szCs w:val="18"/>
              </w:rPr>
              <w:t>3</w:t>
            </w:r>
          </w:p>
        </w:tc>
        <w:tc>
          <w:tcPr>
            <w:tcW w:w="709" w:type="dxa"/>
            <w:vAlign w:val="center"/>
          </w:tcPr>
          <w:p w14:paraId="78EA5AC2" w14:textId="77777777" w:rsidR="00395A82" w:rsidRPr="00FC6B21" w:rsidRDefault="00E33BC8">
            <w:pPr>
              <w:jc w:val="center"/>
            </w:pPr>
            <w:r w:rsidRPr="00FC6B21">
              <w:rPr>
                <w:rFonts w:hint="eastAsia"/>
                <w:sz w:val="18"/>
                <w:szCs w:val="18"/>
              </w:rPr>
              <w:t>1</w:t>
            </w:r>
          </w:p>
        </w:tc>
        <w:tc>
          <w:tcPr>
            <w:tcW w:w="1045" w:type="dxa"/>
            <w:vAlign w:val="center"/>
          </w:tcPr>
          <w:p w14:paraId="78EA5AC3" w14:textId="77777777" w:rsidR="00395A82" w:rsidRPr="00FC6B21" w:rsidRDefault="00E33BC8">
            <w:pPr>
              <w:jc w:val="center"/>
              <w:rPr>
                <w:sz w:val="18"/>
                <w:szCs w:val="18"/>
              </w:rPr>
            </w:pPr>
            <w:r w:rsidRPr="00FC6B21">
              <w:rPr>
                <w:rFonts w:hint="eastAsia"/>
                <w:sz w:val="18"/>
                <w:szCs w:val="18"/>
              </w:rPr>
              <w:t>考查</w:t>
            </w:r>
          </w:p>
        </w:tc>
      </w:tr>
      <w:tr w:rsidR="00FC6B21" w:rsidRPr="00FC6B21" w14:paraId="78EA5ACD" w14:textId="77777777">
        <w:trPr>
          <w:trHeight w:val="439"/>
          <w:jc w:val="center"/>
        </w:trPr>
        <w:tc>
          <w:tcPr>
            <w:tcW w:w="571" w:type="dxa"/>
            <w:vMerge w:val="restart"/>
            <w:vAlign w:val="center"/>
          </w:tcPr>
          <w:p w14:paraId="78EA5AC5" w14:textId="77777777" w:rsidR="00395A82" w:rsidRPr="00FC6B21" w:rsidRDefault="00E33BC8">
            <w:pPr>
              <w:jc w:val="center"/>
              <w:rPr>
                <w:b/>
                <w:sz w:val="18"/>
                <w:szCs w:val="18"/>
              </w:rPr>
            </w:pPr>
            <w:r w:rsidRPr="00FC6B21">
              <w:rPr>
                <w:b/>
                <w:sz w:val="18"/>
                <w:szCs w:val="18"/>
              </w:rPr>
              <w:t>非学位课</w:t>
            </w:r>
          </w:p>
        </w:tc>
        <w:tc>
          <w:tcPr>
            <w:tcW w:w="1226" w:type="dxa"/>
            <w:vMerge w:val="restart"/>
            <w:vAlign w:val="center"/>
          </w:tcPr>
          <w:p w14:paraId="78EA5AC6" w14:textId="77777777" w:rsidR="00395A82" w:rsidRPr="00FC6B21" w:rsidRDefault="00E33BC8">
            <w:pPr>
              <w:jc w:val="center"/>
              <w:rPr>
                <w:b/>
                <w:sz w:val="18"/>
                <w:szCs w:val="18"/>
              </w:rPr>
            </w:pPr>
            <w:r w:rsidRPr="00FC6B21">
              <w:rPr>
                <w:b/>
                <w:sz w:val="18"/>
                <w:szCs w:val="18"/>
              </w:rPr>
              <w:t>公共通识课</w:t>
            </w:r>
          </w:p>
          <w:p w14:paraId="78EA5AC7" w14:textId="77777777" w:rsidR="00395A82" w:rsidRPr="00FC6B21" w:rsidRDefault="00E33BC8">
            <w:pPr>
              <w:jc w:val="center"/>
              <w:rPr>
                <w:b/>
                <w:sz w:val="18"/>
                <w:szCs w:val="18"/>
              </w:rPr>
            </w:pPr>
            <w:r w:rsidRPr="00FC6B21">
              <w:rPr>
                <w:b/>
                <w:sz w:val="18"/>
                <w:szCs w:val="18"/>
              </w:rPr>
              <w:t>（</w:t>
            </w:r>
            <w:r w:rsidRPr="00FC6B21">
              <w:rPr>
                <w:b/>
                <w:sz w:val="18"/>
                <w:szCs w:val="18"/>
              </w:rPr>
              <w:t>2</w:t>
            </w:r>
            <w:r w:rsidRPr="00FC6B21">
              <w:rPr>
                <w:b/>
                <w:sz w:val="18"/>
                <w:szCs w:val="18"/>
              </w:rPr>
              <w:t>学分）</w:t>
            </w:r>
          </w:p>
        </w:tc>
        <w:tc>
          <w:tcPr>
            <w:tcW w:w="3516" w:type="dxa"/>
            <w:vAlign w:val="center"/>
          </w:tcPr>
          <w:p w14:paraId="78EA5AC8" w14:textId="77777777" w:rsidR="00395A82" w:rsidRPr="00FC6B21" w:rsidRDefault="00E33BC8">
            <w:pPr>
              <w:jc w:val="left"/>
              <w:rPr>
                <w:sz w:val="18"/>
                <w:szCs w:val="18"/>
              </w:rPr>
            </w:pPr>
            <w:r w:rsidRPr="00FC6B21">
              <w:rPr>
                <w:sz w:val="18"/>
                <w:szCs w:val="18"/>
              </w:rPr>
              <w:t>《习近平谈治国理政》研读</w:t>
            </w:r>
          </w:p>
        </w:tc>
        <w:tc>
          <w:tcPr>
            <w:tcW w:w="1277" w:type="dxa"/>
            <w:vAlign w:val="center"/>
          </w:tcPr>
          <w:p w14:paraId="78EA5AC9" w14:textId="77777777" w:rsidR="00395A82" w:rsidRPr="00FC6B21" w:rsidRDefault="00E33BC8">
            <w:pPr>
              <w:jc w:val="center"/>
              <w:rPr>
                <w:sz w:val="18"/>
                <w:szCs w:val="18"/>
              </w:rPr>
            </w:pPr>
            <w:r w:rsidRPr="00FC6B21">
              <w:rPr>
                <w:sz w:val="18"/>
                <w:szCs w:val="18"/>
              </w:rPr>
              <w:t>TT0000101</w:t>
            </w:r>
          </w:p>
        </w:tc>
        <w:tc>
          <w:tcPr>
            <w:tcW w:w="709" w:type="dxa"/>
            <w:vAlign w:val="center"/>
          </w:tcPr>
          <w:p w14:paraId="78EA5ACA" w14:textId="77777777" w:rsidR="00395A82" w:rsidRPr="00FC6B21" w:rsidRDefault="00E33BC8">
            <w:pPr>
              <w:jc w:val="center"/>
              <w:rPr>
                <w:sz w:val="18"/>
                <w:szCs w:val="18"/>
              </w:rPr>
            </w:pPr>
            <w:r w:rsidRPr="00FC6B21">
              <w:rPr>
                <w:sz w:val="18"/>
                <w:szCs w:val="18"/>
              </w:rPr>
              <w:t>1</w:t>
            </w:r>
          </w:p>
        </w:tc>
        <w:tc>
          <w:tcPr>
            <w:tcW w:w="709" w:type="dxa"/>
            <w:vAlign w:val="center"/>
          </w:tcPr>
          <w:p w14:paraId="78EA5ACB" w14:textId="77777777" w:rsidR="00395A82" w:rsidRPr="00FC6B21" w:rsidRDefault="00E33BC8">
            <w:pPr>
              <w:jc w:val="center"/>
              <w:rPr>
                <w:sz w:val="18"/>
                <w:szCs w:val="18"/>
              </w:rPr>
            </w:pPr>
            <w:r w:rsidRPr="00FC6B21">
              <w:rPr>
                <w:sz w:val="18"/>
                <w:szCs w:val="18"/>
              </w:rPr>
              <w:t>1</w:t>
            </w:r>
          </w:p>
        </w:tc>
        <w:tc>
          <w:tcPr>
            <w:tcW w:w="1045" w:type="dxa"/>
            <w:vAlign w:val="center"/>
          </w:tcPr>
          <w:p w14:paraId="78EA5ACC" w14:textId="77777777" w:rsidR="00395A82" w:rsidRPr="00FC6B21" w:rsidRDefault="00E33BC8">
            <w:pPr>
              <w:jc w:val="center"/>
              <w:rPr>
                <w:sz w:val="18"/>
                <w:szCs w:val="18"/>
              </w:rPr>
            </w:pPr>
            <w:r w:rsidRPr="00FC6B21">
              <w:rPr>
                <w:sz w:val="18"/>
                <w:szCs w:val="18"/>
              </w:rPr>
              <w:t>考查</w:t>
            </w:r>
          </w:p>
        </w:tc>
      </w:tr>
      <w:tr w:rsidR="00FC6B21" w:rsidRPr="00FC6B21" w14:paraId="78EA5AD5" w14:textId="77777777">
        <w:trPr>
          <w:trHeight w:val="416"/>
          <w:jc w:val="center"/>
        </w:trPr>
        <w:tc>
          <w:tcPr>
            <w:tcW w:w="571" w:type="dxa"/>
            <w:vMerge/>
            <w:vAlign w:val="center"/>
          </w:tcPr>
          <w:p w14:paraId="78EA5ACE" w14:textId="77777777" w:rsidR="00395A82" w:rsidRPr="00FC6B21" w:rsidRDefault="00395A82">
            <w:pPr>
              <w:jc w:val="center"/>
              <w:rPr>
                <w:b/>
                <w:sz w:val="18"/>
                <w:szCs w:val="18"/>
              </w:rPr>
            </w:pPr>
          </w:p>
        </w:tc>
        <w:tc>
          <w:tcPr>
            <w:tcW w:w="1226" w:type="dxa"/>
            <w:vMerge/>
            <w:vAlign w:val="center"/>
          </w:tcPr>
          <w:p w14:paraId="78EA5ACF" w14:textId="77777777" w:rsidR="00395A82" w:rsidRPr="00FC6B21" w:rsidRDefault="00395A82">
            <w:pPr>
              <w:jc w:val="center"/>
              <w:rPr>
                <w:b/>
                <w:sz w:val="18"/>
                <w:szCs w:val="18"/>
              </w:rPr>
            </w:pPr>
          </w:p>
        </w:tc>
        <w:tc>
          <w:tcPr>
            <w:tcW w:w="3516" w:type="dxa"/>
            <w:vAlign w:val="center"/>
          </w:tcPr>
          <w:p w14:paraId="78EA5AD0" w14:textId="77777777" w:rsidR="00395A82" w:rsidRPr="00FC6B21" w:rsidRDefault="00E33BC8">
            <w:pPr>
              <w:jc w:val="left"/>
              <w:rPr>
                <w:sz w:val="18"/>
                <w:szCs w:val="18"/>
              </w:rPr>
            </w:pPr>
            <w:r w:rsidRPr="00FC6B21">
              <w:rPr>
                <w:sz w:val="18"/>
                <w:szCs w:val="18"/>
              </w:rPr>
              <w:t>马克思恩格斯列宁经典著作选读</w:t>
            </w:r>
          </w:p>
        </w:tc>
        <w:tc>
          <w:tcPr>
            <w:tcW w:w="1277" w:type="dxa"/>
            <w:vAlign w:val="center"/>
          </w:tcPr>
          <w:p w14:paraId="78EA5AD1" w14:textId="77777777" w:rsidR="00395A82" w:rsidRPr="00FC6B21" w:rsidRDefault="00E33BC8">
            <w:pPr>
              <w:jc w:val="center"/>
              <w:rPr>
                <w:sz w:val="18"/>
                <w:szCs w:val="18"/>
              </w:rPr>
            </w:pPr>
            <w:r w:rsidRPr="00FC6B21">
              <w:rPr>
                <w:sz w:val="18"/>
                <w:szCs w:val="18"/>
              </w:rPr>
              <w:t>TB000010</w:t>
            </w:r>
            <w:r w:rsidRPr="00FC6B21">
              <w:rPr>
                <w:rFonts w:hint="eastAsia"/>
                <w:sz w:val="18"/>
                <w:szCs w:val="18"/>
              </w:rPr>
              <w:t>3</w:t>
            </w:r>
          </w:p>
        </w:tc>
        <w:tc>
          <w:tcPr>
            <w:tcW w:w="709" w:type="dxa"/>
            <w:vAlign w:val="center"/>
          </w:tcPr>
          <w:p w14:paraId="78EA5AD2" w14:textId="77777777" w:rsidR="00395A82" w:rsidRPr="00FC6B21" w:rsidRDefault="00E33BC8">
            <w:pPr>
              <w:jc w:val="center"/>
              <w:rPr>
                <w:sz w:val="18"/>
                <w:szCs w:val="18"/>
              </w:rPr>
            </w:pPr>
            <w:r w:rsidRPr="00FC6B21">
              <w:rPr>
                <w:sz w:val="18"/>
                <w:szCs w:val="18"/>
              </w:rPr>
              <w:t>1</w:t>
            </w:r>
          </w:p>
        </w:tc>
        <w:tc>
          <w:tcPr>
            <w:tcW w:w="709" w:type="dxa"/>
            <w:vAlign w:val="center"/>
          </w:tcPr>
          <w:p w14:paraId="78EA5AD3" w14:textId="77777777" w:rsidR="00395A82" w:rsidRPr="00FC6B21" w:rsidRDefault="00E33BC8">
            <w:pPr>
              <w:jc w:val="center"/>
              <w:rPr>
                <w:sz w:val="18"/>
                <w:szCs w:val="18"/>
              </w:rPr>
            </w:pPr>
            <w:r w:rsidRPr="00FC6B21">
              <w:rPr>
                <w:sz w:val="18"/>
                <w:szCs w:val="18"/>
              </w:rPr>
              <w:t>1</w:t>
            </w:r>
          </w:p>
        </w:tc>
        <w:tc>
          <w:tcPr>
            <w:tcW w:w="1045" w:type="dxa"/>
            <w:vAlign w:val="center"/>
          </w:tcPr>
          <w:p w14:paraId="78EA5AD4" w14:textId="77777777" w:rsidR="00395A82" w:rsidRPr="00FC6B21" w:rsidRDefault="00E33BC8">
            <w:pPr>
              <w:jc w:val="center"/>
              <w:rPr>
                <w:sz w:val="18"/>
                <w:szCs w:val="18"/>
              </w:rPr>
            </w:pPr>
            <w:r w:rsidRPr="00FC6B21">
              <w:rPr>
                <w:rFonts w:hint="eastAsia"/>
                <w:sz w:val="18"/>
                <w:szCs w:val="18"/>
              </w:rPr>
              <w:t>考查</w:t>
            </w:r>
          </w:p>
        </w:tc>
      </w:tr>
      <w:tr w:rsidR="00FC6B21" w:rsidRPr="00FC6B21" w14:paraId="78EA5ADF" w14:textId="77777777">
        <w:trPr>
          <w:trHeight w:val="479"/>
          <w:jc w:val="center"/>
        </w:trPr>
        <w:tc>
          <w:tcPr>
            <w:tcW w:w="571" w:type="dxa"/>
            <w:vMerge/>
          </w:tcPr>
          <w:p w14:paraId="78EA5AD6" w14:textId="77777777" w:rsidR="00395A82" w:rsidRPr="00FC6B21" w:rsidRDefault="00395A82">
            <w:pPr>
              <w:rPr>
                <w:b/>
                <w:sz w:val="18"/>
                <w:szCs w:val="18"/>
              </w:rPr>
            </w:pPr>
          </w:p>
        </w:tc>
        <w:tc>
          <w:tcPr>
            <w:tcW w:w="1226" w:type="dxa"/>
            <w:vMerge w:val="restart"/>
            <w:vAlign w:val="center"/>
          </w:tcPr>
          <w:p w14:paraId="0952BE3B" w14:textId="77777777" w:rsidR="00395A82" w:rsidRPr="00FC6B21" w:rsidRDefault="00E33BC8">
            <w:pPr>
              <w:adjustRightInd w:val="0"/>
              <w:snapToGrid w:val="0"/>
              <w:jc w:val="center"/>
              <w:rPr>
                <w:b/>
                <w:sz w:val="18"/>
                <w:szCs w:val="18"/>
              </w:rPr>
            </w:pPr>
            <w:r w:rsidRPr="00FC6B21">
              <w:rPr>
                <w:b/>
                <w:sz w:val="18"/>
                <w:szCs w:val="18"/>
              </w:rPr>
              <w:t>方向选修课</w:t>
            </w:r>
          </w:p>
        </w:tc>
        <w:tc>
          <w:tcPr>
            <w:tcW w:w="3516" w:type="dxa"/>
            <w:vAlign w:val="center"/>
          </w:tcPr>
          <w:p w14:paraId="78EA5AD9" w14:textId="77777777" w:rsidR="00395A82" w:rsidRPr="00FC6B21" w:rsidRDefault="00E33BC8">
            <w:pPr>
              <w:rPr>
                <w:i/>
                <w:sz w:val="18"/>
                <w:szCs w:val="18"/>
              </w:rPr>
            </w:pPr>
            <w:r w:rsidRPr="00FC6B21">
              <w:rPr>
                <w:rFonts w:hint="eastAsia"/>
                <w:sz w:val="18"/>
                <w:szCs w:val="18"/>
              </w:rPr>
              <w:t>高级系统安全</w:t>
            </w:r>
          </w:p>
        </w:tc>
        <w:tc>
          <w:tcPr>
            <w:tcW w:w="1277" w:type="dxa"/>
            <w:vAlign w:val="center"/>
          </w:tcPr>
          <w:p w14:paraId="78EA5ADA" w14:textId="77777777" w:rsidR="00395A82" w:rsidRPr="00FC6B21" w:rsidRDefault="00E33BC8">
            <w:pPr>
              <w:jc w:val="center"/>
              <w:rPr>
                <w:sz w:val="18"/>
                <w:szCs w:val="18"/>
              </w:rPr>
            </w:pPr>
            <w:r w:rsidRPr="00FC6B21">
              <w:rPr>
                <w:rFonts w:hint="eastAsia"/>
                <w:sz w:val="18"/>
                <w:szCs w:val="18"/>
              </w:rPr>
              <w:t>XB</w:t>
            </w:r>
            <w:r w:rsidRPr="00FC6B21">
              <w:rPr>
                <w:sz w:val="18"/>
                <w:szCs w:val="18"/>
              </w:rPr>
              <w:t>2001004</w:t>
            </w:r>
          </w:p>
        </w:tc>
        <w:tc>
          <w:tcPr>
            <w:tcW w:w="709" w:type="dxa"/>
            <w:vAlign w:val="center"/>
          </w:tcPr>
          <w:p w14:paraId="78EA5ADB" w14:textId="77777777" w:rsidR="00395A82" w:rsidRPr="00FC6B21" w:rsidRDefault="00E33BC8">
            <w:pPr>
              <w:jc w:val="center"/>
              <w:rPr>
                <w:iCs/>
              </w:rPr>
            </w:pPr>
            <w:r w:rsidRPr="00FC6B21">
              <w:rPr>
                <w:rFonts w:hint="eastAsia"/>
                <w:iCs/>
                <w:sz w:val="18"/>
                <w:szCs w:val="18"/>
              </w:rPr>
              <w:t>2</w:t>
            </w:r>
          </w:p>
        </w:tc>
        <w:tc>
          <w:tcPr>
            <w:tcW w:w="709" w:type="dxa"/>
            <w:vAlign w:val="center"/>
          </w:tcPr>
          <w:p w14:paraId="78EA5ADC" w14:textId="77777777" w:rsidR="00395A82" w:rsidRPr="00FC6B21" w:rsidRDefault="00E33BC8">
            <w:pPr>
              <w:jc w:val="center"/>
              <w:rPr>
                <w:iCs/>
              </w:rPr>
            </w:pPr>
            <w:r w:rsidRPr="00FC6B21">
              <w:rPr>
                <w:rFonts w:hint="eastAsia"/>
                <w:iCs/>
                <w:sz w:val="18"/>
                <w:szCs w:val="18"/>
              </w:rPr>
              <w:t>1</w:t>
            </w:r>
          </w:p>
        </w:tc>
        <w:tc>
          <w:tcPr>
            <w:tcW w:w="1045" w:type="dxa"/>
            <w:vMerge w:val="restart"/>
            <w:vAlign w:val="center"/>
          </w:tcPr>
          <w:p w14:paraId="193D1F9E" w14:textId="77777777" w:rsidR="00395A82" w:rsidRPr="00FC6B21" w:rsidRDefault="00E33BC8">
            <w:pPr>
              <w:adjustRightInd w:val="0"/>
              <w:snapToGrid w:val="0"/>
              <w:jc w:val="center"/>
              <w:rPr>
                <w:sz w:val="18"/>
                <w:szCs w:val="18"/>
              </w:rPr>
            </w:pPr>
            <w:r w:rsidRPr="00FC6B21">
              <w:rPr>
                <w:sz w:val="18"/>
                <w:szCs w:val="18"/>
              </w:rPr>
              <w:t>至少选修</w:t>
            </w:r>
          </w:p>
          <w:p w14:paraId="61CD0C85" w14:textId="3852F0A8" w:rsidR="00395A82" w:rsidRPr="00FC6B21" w:rsidRDefault="00755033">
            <w:pPr>
              <w:jc w:val="center"/>
              <w:rPr>
                <w:sz w:val="18"/>
                <w:szCs w:val="18"/>
              </w:rPr>
            </w:pPr>
            <w:r w:rsidRPr="00FC6B21">
              <w:rPr>
                <w:sz w:val="18"/>
                <w:szCs w:val="18"/>
              </w:rPr>
              <w:t>4</w:t>
            </w:r>
            <w:r w:rsidR="00E33BC8" w:rsidRPr="00FC6B21">
              <w:rPr>
                <w:sz w:val="18"/>
                <w:szCs w:val="18"/>
              </w:rPr>
              <w:t>学分</w:t>
            </w:r>
          </w:p>
        </w:tc>
      </w:tr>
      <w:tr w:rsidR="00FC6B21" w:rsidRPr="00FC6B21" w14:paraId="78EA5AE7" w14:textId="77777777">
        <w:trPr>
          <w:trHeight w:val="317"/>
          <w:jc w:val="center"/>
        </w:trPr>
        <w:tc>
          <w:tcPr>
            <w:tcW w:w="571" w:type="dxa"/>
            <w:vMerge/>
          </w:tcPr>
          <w:p w14:paraId="78EA5AE0" w14:textId="77777777" w:rsidR="00395A82" w:rsidRPr="00FC6B21" w:rsidRDefault="00395A82">
            <w:pPr>
              <w:rPr>
                <w:b/>
                <w:sz w:val="18"/>
                <w:szCs w:val="18"/>
              </w:rPr>
            </w:pPr>
          </w:p>
        </w:tc>
        <w:tc>
          <w:tcPr>
            <w:tcW w:w="1226" w:type="dxa"/>
            <w:vMerge/>
            <w:vAlign w:val="center"/>
          </w:tcPr>
          <w:p w14:paraId="78EA5AE1" w14:textId="77777777" w:rsidR="00395A82" w:rsidRPr="00FC6B21" w:rsidRDefault="00395A82">
            <w:pPr>
              <w:adjustRightInd w:val="0"/>
              <w:snapToGrid w:val="0"/>
              <w:jc w:val="center"/>
              <w:rPr>
                <w:b/>
                <w:sz w:val="18"/>
                <w:szCs w:val="18"/>
              </w:rPr>
            </w:pPr>
          </w:p>
        </w:tc>
        <w:tc>
          <w:tcPr>
            <w:tcW w:w="3516" w:type="dxa"/>
            <w:vAlign w:val="center"/>
          </w:tcPr>
          <w:p w14:paraId="78EA5AE2" w14:textId="77777777" w:rsidR="00395A82" w:rsidRPr="00FC6B21" w:rsidRDefault="00E33BC8">
            <w:pPr>
              <w:rPr>
                <w:i/>
                <w:sz w:val="18"/>
                <w:szCs w:val="18"/>
              </w:rPr>
            </w:pPr>
            <w:r w:rsidRPr="00FC6B21">
              <w:rPr>
                <w:rFonts w:hint="eastAsia"/>
                <w:sz w:val="18"/>
                <w:szCs w:val="18"/>
              </w:rPr>
              <w:t>计算系统安全</w:t>
            </w:r>
          </w:p>
        </w:tc>
        <w:tc>
          <w:tcPr>
            <w:tcW w:w="1277" w:type="dxa"/>
            <w:vAlign w:val="center"/>
          </w:tcPr>
          <w:p w14:paraId="78EA5AE3" w14:textId="77777777" w:rsidR="00395A82" w:rsidRPr="00FC6B21" w:rsidRDefault="00E33BC8">
            <w:pPr>
              <w:jc w:val="center"/>
              <w:rPr>
                <w:sz w:val="18"/>
                <w:szCs w:val="18"/>
              </w:rPr>
            </w:pPr>
            <w:r w:rsidRPr="00FC6B21">
              <w:rPr>
                <w:rFonts w:hint="eastAsia"/>
                <w:sz w:val="18"/>
                <w:szCs w:val="18"/>
              </w:rPr>
              <w:t>XB</w:t>
            </w:r>
            <w:r w:rsidRPr="00FC6B21">
              <w:rPr>
                <w:sz w:val="18"/>
                <w:szCs w:val="18"/>
              </w:rPr>
              <w:t>2001005</w:t>
            </w:r>
          </w:p>
        </w:tc>
        <w:tc>
          <w:tcPr>
            <w:tcW w:w="709" w:type="dxa"/>
            <w:vAlign w:val="center"/>
          </w:tcPr>
          <w:p w14:paraId="78EA5AE4" w14:textId="77777777" w:rsidR="00395A82" w:rsidRPr="00FC6B21" w:rsidRDefault="00E33BC8">
            <w:pPr>
              <w:jc w:val="center"/>
              <w:rPr>
                <w:iCs/>
              </w:rPr>
            </w:pPr>
            <w:r w:rsidRPr="00FC6B21">
              <w:rPr>
                <w:rFonts w:hint="eastAsia"/>
                <w:iCs/>
                <w:sz w:val="18"/>
                <w:szCs w:val="18"/>
              </w:rPr>
              <w:t>2</w:t>
            </w:r>
          </w:p>
        </w:tc>
        <w:tc>
          <w:tcPr>
            <w:tcW w:w="709" w:type="dxa"/>
            <w:vAlign w:val="center"/>
          </w:tcPr>
          <w:p w14:paraId="78EA5AE5" w14:textId="77777777" w:rsidR="00395A82" w:rsidRPr="00FC6B21" w:rsidRDefault="00E33BC8">
            <w:pPr>
              <w:jc w:val="center"/>
              <w:rPr>
                <w:iCs/>
              </w:rPr>
            </w:pPr>
            <w:r w:rsidRPr="00FC6B21">
              <w:rPr>
                <w:rFonts w:hint="eastAsia"/>
                <w:iCs/>
                <w:sz w:val="18"/>
                <w:szCs w:val="18"/>
              </w:rPr>
              <w:t>1</w:t>
            </w:r>
          </w:p>
        </w:tc>
        <w:tc>
          <w:tcPr>
            <w:tcW w:w="1045" w:type="dxa"/>
            <w:vMerge/>
            <w:vAlign w:val="center"/>
          </w:tcPr>
          <w:p w14:paraId="78EA5AE6" w14:textId="77777777" w:rsidR="00395A82" w:rsidRPr="00FC6B21" w:rsidRDefault="00395A82">
            <w:pPr>
              <w:adjustRightInd w:val="0"/>
              <w:snapToGrid w:val="0"/>
              <w:jc w:val="center"/>
              <w:rPr>
                <w:sz w:val="18"/>
                <w:szCs w:val="18"/>
              </w:rPr>
            </w:pPr>
          </w:p>
        </w:tc>
      </w:tr>
      <w:tr w:rsidR="00FC6B21" w:rsidRPr="00FC6B21" w14:paraId="78EA5B02" w14:textId="77777777">
        <w:trPr>
          <w:trHeight w:val="20"/>
          <w:jc w:val="center"/>
        </w:trPr>
        <w:tc>
          <w:tcPr>
            <w:tcW w:w="571" w:type="dxa"/>
            <w:vMerge/>
          </w:tcPr>
          <w:p w14:paraId="78EA5AFB" w14:textId="77777777" w:rsidR="00395A82" w:rsidRPr="00FC6B21" w:rsidRDefault="00395A82">
            <w:pPr>
              <w:rPr>
                <w:b/>
                <w:sz w:val="18"/>
                <w:szCs w:val="18"/>
              </w:rPr>
            </w:pPr>
          </w:p>
        </w:tc>
        <w:tc>
          <w:tcPr>
            <w:tcW w:w="1226" w:type="dxa"/>
            <w:vMerge/>
            <w:vAlign w:val="center"/>
          </w:tcPr>
          <w:p w14:paraId="78EA5AFC" w14:textId="77777777" w:rsidR="00395A82" w:rsidRPr="00FC6B21" w:rsidRDefault="00395A82">
            <w:pPr>
              <w:adjustRightInd w:val="0"/>
              <w:snapToGrid w:val="0"/>
              <w:jc w:val="center"/>
              <w:rPr>
                <w:b/>
                <w:sz w:val="18"/>
                <w:szCs w:val="18"/>
              </w:rPr>
            </w:pPr>
          </w:p>
        </w:tc>
        <w:tc>
          <w:tcPr>
            <w:tcW w:w="3516" w:type="dxa"/>
            <w:vAlign w:val="center"/>
          </w:tcPr>
          <w:p w14:paraId="78EA5AFD" w14:textId="77777777" w:rsidR="00395A82" w:rsidRPr="00FC6B21" w:rsidRDefault="00E33BC8">
            <w:pPr>
              <w:rPr>
                <w:i/>
                <w:sz w:val="18"/>
                <w:szCs w:val="18"/>
              </w:rPr>
            </w:pPr>
            <w:r w:rsidRPr="00FC6B21">
              <w:rPr>
                <w:sz w:val="18"/>
                <w:szCs w:val="18"/>
              </w:rPr>
              <w:t>网络空间安全专题研讨</w:t>
            </w:r>
          </w:p>
        </w:tc>
        <w:tc>
          <w:tcPr>
            <w:tcW w:w="1277" w:type="dxa"/>
            <w:vAlign w:val="center"/>
          </w:tcPr>
          <w:p w14:paraId="78EA5AFE" w14:textId="4DC8EE47" w:rsidR="00395A82" w:rsidRPr="00FC6B21" w:rsidRDefault="00E33BC8">
            <w:pPr>
              <w:jc w:val="center"/>
              <w:rPr>
                <w:sz w:val="18"/>
                <w:szCs w:val="18"/>
              </w:rPr>
            </w:pPr>
            <w:r w:rsidRPr="00FC6B21">
              <w:rPr>
                <w:rFonts w:hint="eastAsia"/>
                <w:sz w:val="18"/>
                <w:szCs w:val="18"/>
              </w:rPr>
              <w:t>XB</w:t>
            </w:r>
            <w:r w:rsidRPr="00FC6B21">
              <w:rPr>
                <w:sz w:val="18"/>
                <w:szCs w:val="18"/>
              </w:rPr>
              <w:t>200100</w:t>
            </w:r>
            <w:r w:rsidR="003401C3" w:rsidRPr="00FC6B21">
              <w:rPr>
                <w:sz w:val="18"/>
                <w:szCs w:val="18"/>
              </w:rPr>
              <w:t>9</w:t>
            </w:r>
          </w:p>
        </w:tc>
        <w:tc>
          <w:tcPr>
            <w:tcW w:w="709" w:type="dxa"/>
            <w:vAlign w:val="center"/>
          </w:tcPr>
          <w:p w14:paraId="78EA5AFF" w14:textId="77777777" w:rsidR="00395A82" w:rsidRPr="00FC6B21" w:rsidRDefault="00E33BC8">
            <w:pPr>
              <w:jc w:val="center"/>
              <w:rPr>
                <w:iCs/>
              </w:rPr>
            </w:pPr>
            <w:r w:rsidRPr="00FC6B21">
              <w:rPr>
                <w:rFonts w:hint="eastAsia"/>
                <w:iCs/>
                <w:sz w:val="18"/>
                <w:szCs w:val="18"/>
              </w:rPr>
              <w:t>2</w:t>
            </w:r>
          </w:p>
        </w:tc>
        <w:tc>
          <w:tcPr>
            <w:tcW w:w="709" w:type="dxa"/>
            <w:vAlign w:val="center"/>
          </w:tcPr>
          <w:p w14:paraId="78EA5B00" w14:textId="77777777" w:rsidR="00395A82" w:rsidRPr="00FC6B21" w:rsidRDefault="00E33BC8">
            <w:pPr>
              <w:jc w:val="center"/>
              <w:rPr>
                <w:iCs/>
              </w:rPr>
            </w:pPr>
            <w:r w:rsidRPr="00FC6B21">
              <w:rPr>
                <w:rFonts w:hint="eastAsia"/>
                <w:iCs/>
                <w:sz w:val="18"/>
                <w:szCs w:val="18"/>
              </w:rPr>
              <w:t>1</w:t>
            </w:r>
          </w:p>
        </w:tc>
        <w:tc>
          <w:tcPr>
            <w:tcW w:w="1045" w:type="dxa"/>
            <w:vMerge/>
            <w:vAlign w:val="center"/>
          </w:tcPr>
          <w:p w14:paraId="78EA5B01" w14:textId="77777777" w:rsidR="00395A82" w:rsidRPr="00FC6B21" w:rsidRDefault="00395A82">
            <w:pPr>
              <w:adjustRightInd w:val="0"/>
              <w:snapToGrid w:val="0"/>
              <w:jc w:val="center"/>
              <w:rPr>
                <w:sz w:val="18"/>
                <w:szCs w:val="18"/>
              </w:rPr>
            </w:pPr>
          </w:p>
        </w:tc>
      </w:tr>
      <w:tr w:rsidR="00FC6B21" w:rsidRPr="00FC6B21" w14:paraId="02B9F546" w14:textId="77777777">
        <w:trPr>
          <w:trHeight w:val="20"/>
          <w:jc w:val="center"/>
        </w:trPr>
        <w:tc>
          <w:tcPr>
            <w:tcW w:w="571" w:type="dxa"/>
            <w:vMerge/>
          </w:tcPr>
          <w:p w14:paraId="14A702A8" w14:textId="77777777" w:rsidR="00395A82" w:rsidRPr="00FC6B21" w:rsidRDefault="00395A82">
            <w:pPr>
              <w:rPr>
                <w:b/>
                <w:sz w:val="18"/>
                <w:szCs w:val="18"/>
              </w:rPr>
            </w:pPr>
          </w:p>
        </w:tc>
        <w:tc>
          <w:tcPr>
            <w:tcW w:w="1226" w:type="dxa"/>
            <w:vMerge/>
            <w:vAlign w:val="center"/>
          </w:tcPr>
          <w:p w14:paraId="64112821" w14:textId="77777777" w:rsidR="00395A82" w:rsidRPr="00FC6B21" w:rsidRDefault="00395A82">
            <w:pPr>
              <w:adjustRightInd w:val="0"/>
              <w:snapToGrid w:val="0"/>
              <w:jc w:val="center"/>
              <w:rPr>
                <w:b/>
                <w:sz w:val="18"/>
                <w:szCs w:val="18"/>
              </w:rPr>
            </w:pPr>
          </w:p>
        </w:tc>
        <w:tc>
          <w:tcPr>
            <w:tcW w:w="3516" w:type="dxa"/>
            <w:shd w:val="clear" w:color="auto" w:fill="auto"/>
            <w:vAlign w:val="center"/>
          </w:tcPr>
          <w:p w14:paraId="167C89EE" w14:textId="77777777" w:rsidR="00395A82" w:rsidRPr="00FC6B21" w:rsidRDefault="00E33BC8">
            <w:pPr>
              <w:rPr>
                <w:sz w:val="18"/>
                <w:szCs w:val="18"/>
              </w:rPr>
            </w:pPr>
            <w:r w:rsidRPr="00FC6B21">
              <w:rPr>
                <w:rFonts w:hint="eastAsia"/>
                <w:sz w:val="18"/>
                <w:szCs w:val="18"/>
              </w:rPr>
              <w:t>大数据安全</w:t>
            </w:r>
          </w:p>
        </w:tc>
        <w:tc>
          <w:tcPr>
            <w:tcW w:w="1277" w:type="dxa"/>
            <w:shd w:val="clear" w:color="auto" w:fill="auto"/>
            <w:vAlign w:val="center"/>
          </w:tcPr>
          <w:p w14:paraId="26A08332" w14:textId="6A2D711C" w:rsidR="00395A82" w:rsidRPr="00FC6B21" w:rsidRDefault="00E33BC8">
            <w:pPr>
              <w:jc w:val="center"/>
              <w:rPr>
                <w:i/>
                <w:sz w:val="18"/>
                <w:szCs w:val="18"/>
              </w:rPr>
            </w:pPr>
            <w:r w:rsidRPr="00FC6B21">
              <w:rPr>
                <w:rFonts w:hint="eastAsia"/>
                <w:sz w:val="18"/>
                <w:szCs w:val="18"/>
              </w:rPr>
              <w:t>XB</w:t>
            </w:r>
            <w:r w:rsidRPr="00FC6B21">
              <w:rPr>
                <w:sz w:val="18"/>
                <w:szCs w:val="18"/>
              </w:rPr>
              <w:t>200100</w:t>
            </w:r>
            <w:r w:rsidR="003401C3" w:rsidRPr="00FC6B21">
              <w:rPr>
                <w:sz w:val="18"/>
                <w:szCs w:val="18"/>
              </w:rPr>
              <w:t>6</w:t>
            </w:r>
          </w:p>
        </w:tc>
        <w:tc>
          <w:tcPr>
            <w:tcW w:w="709" w:type="dxa"/>
            <w:shd w:val="clear" w:color="auto" w:fill="auto"/>
            <w:vAlign w:val="center"/>
          </w:tcPr>
          <w:p w14:paraId="26732B3A" w14:textId="77777777" w:rsidR="00395A82" w:rsidRPr="00FC6B21" w:rsidRDefault="00E33BC8">
            <w:pPr>
              <w:jc w:val="center"/>
              <w:rPr>
                <w:iCs/>
                <w:sz w:val="18"/>
                <w:szCs w:val="18"/>
              </w:rPr>
            </w:pPr>
            <w:r w:rsidRPr="00FC6B21">
              <w:rPr>
                <w:rFonts w:hint="eastAsia"/>
                <w:iCs/>
                <w:sz w:val="18"/>
                <w:szCs w:val="18"/>
              </w:rPr>
              <w:t>2</w:t>
            </w:r>
          </w:p>
        </w:tc>
        <w:tc>
          <w:tcPr>
            <w:tcW w:w="709" w:type="dxa"/>
            <w:shd w:val="clear" w:color="auto" w:fill="auto"/>
            <w:vAlign w:val="center"/>
          </w:tcPr>
          <w:p w14:paraId="388620BD" w14:textId="77777777" w:rsidR="00395A82" w:rsidRPr="00FC6B21" w:rsidRDefault="00E33BC8">
            <w:pPr>
              <w:jc w:val="center"/>
              <w:rPr>
                <w:iCs/>
                <w:sz w:val="18"/>
                <w:szCs w:val="18"/>
              </w:rPr>
            </w:pPr>
            <w:r w:rsidRPr="00FC6B21">
              <w:rPr>
                <w:rFonts w:hint="eastAsia"/>
                <w:iCs/>
                <w:sz w:val="18"/>
                <w:szCs w:val="18"/>
              </w:rPr>
              <w:t>1</w:t>
            </w:r>
          </w:p>
        </w:tc>
        <w:tc>
          <w:tcPr>
            <w:tcW w:w="1045" w:type="dxa"/>
            <w:vMerge/>
            <w:vAlign w:val="center"/>
          </w:tcPr>
          <w:p w14:paraId="1428CAEB" w14:textId="77777777" w:rsidR="00395A82" w:rsidRPr="00FC6B21" w:rsidRDefault="00395A82">
            <w:pPr>
              <w:adjustRightInd w:val="0"/>
              <w:snapToGrid w:val="0"/>
              <w:jc w:val="center"/>
              <w:rPr>
                <w:sz w:val="18"/>
                <w:szCs w:val="18"/>
              </w:rPr>
            </w:pPr>
          </w:p>
        </w:tc>
      </w:tr>
      <w:tr w:rsidR="00FC6B21" w:rsidRPr="00FC6B21" w14:paraId="25B01BFE" w14:textId="77777777">
        <w:trPr>
          <w:trHeight w:val="20"/>
          <w:jc w:val="center"/>
        </w:trPr>
        <w:tc>
          <w:tcPr>
            <w:tcW w:w="571" w:type="dxa"/>
            <w:vMerge/>
          </w:tcPr>
          <w:p w14:paraId="6844B3D2" w14:textId="77777777" w:rsidR="00395A82" w:rsidRPr="00FC6B21" w:rsidRDefault="00395A82">
            <w:pPr>
              <w:rPr>
                <w:b/>
                <w:sz w:val="18"/>
                <w:szCs w:val="18"/>
              </w:rPr>
            </w:pPr>
          </w:p>
        </w:tc>
        <w:tc>
          <w:tcPr>
            <w:tcW w:w="1226" w:type="dxa"/>
            <w:vMerge/>
            <w:vAlign w:val="center"/>
          </w:tcPr>
          <w:p w14:paraId="2CC0CF39" w14:textId="77777777" w:rsidR="00395A82" w:rsidRPr="00FC6B21" w:rsidRDefault="00395A82">
            <w:pPr>
              <w:adjustRightInd w:val="0"/>
              <w:snapToGrid w:val="0"/>
              <w:jc w:val="center"/>
              <w:rPr>
                <w:b/>
                <w:sz w:val="18"/>
                <w:szCs w:val="18"/>
              </w:rPr>
            </w:pPr>
          </w:p>
        </w:tc>
        <w:tc>
          <w:tcPr>
            <w:tcW w:w="3516" w:type="dxa"/>
            <w:shd w:val="clear" w:color="auto" w:fill="auto"/>
            <w:vAlign w:val="center"/>
          </w:tcPr>
          <w:p w14:paraId="79B6F5E3" w14:textId="77777777" w:rsidR="00395A82" w:rsidRPr="00FC6B21" w:rsidRDefault="00E33BC8">
            <w:pPr>
              <w:rPr>
                <w:sz w:val="18"/>
                <w:szCs w:val="18"/>
              </w:rPr>
            </w:pPr>
            <w:r w:rsidRPr="00FC6B21">
              <w:rPr>
                <w:rFonts w:hint="eastAsia"/>
                <w:sz w:val="18"/>
                <w:szCs w:val="18"/>
              </w:rPr>
              <w:t>隐私保护</w:t>
            </w:r>
          </w:p>
        </w:tc>
        <w:tc>
          <w:tcPr>
            <w:tcW w:w="1277" w:type="dxa"/>
            <w:shd w:val="clear" w:color="auto" w:fill="auto"/>
            <w:vAlign w:val="center"/>
          </w:tcPr>
          <w:p w14:paraId="17F86851" w14:textId="3490F230" w:rsidR="00395A82" w:rsidRPr="00FC6B21" w:rsidRDefault="00E33BC8">
            <w:pPr>
              <w:jc w:val="center"/>
              <w:rPr>
                <w:i/>
                <w:sz w:val="18"/>
                <w:szCs w:val="18"/>
              </w:rPr>
            </w:pPr>
            <w:r w:rsidRPr="00FC6B21">
              <w:rPr>
                <w:rFonts w:hint="eastAsia"/>
                <w:sz w:val="18"/>
                <w:szCs w:val="18"/>
              </w:rPr>
              <w:t>XB</w:t>
            </w:r>
            <w:r w:rsidRPr="00FC6B21">
              <w:rPr>
                <w:sz w:val="18"/>
                <w:szCs w:val="18"/>
              </w:rPr>
              <w:t>200100</w:t>
            </w:r>
            <w:r w:rsidR="003401C3" w:rsidRPr="00FC6B21">
              <w:rPr>
                <w:sz w:val="18"/>
                <w:szCs w:val="18"/>
              </w:rPr>
              <w:t>7</w:t>
            </w:r>
          </w:p>
        </w:tc>
        <w:tc>
          <w:tcPr>
            <w:tcW w:w="709" w:type="dxa"/>
            <w:shd w:val="clear" w:color="auto" w:fill="auto"/>
            <w:vAlign w:val="center"/>
          </w:tcPr>
          <w:p w14:paraId="08C5F59E" w14:textId="77777777" w:rsidR="00395A82" w:rsidRPr="00FC6B21" w:rsidRDefault="00E33BC8">
            <w:pPr>
              <w:jc w:val="center"/>
              <w:rPr>
                <w:iCs/>
                <w:sz w:val="18"/>
                <w:szCs w:val="18"/>
              </w:rPr>
            </w:pPr>
            <w:r w:rsidRPr="00FC6B21">
              <w:rPr>
                <w:rFonts w:hint="eastAsia"/>
                <w:iCs/>
                <w:sz w:val="18"/>
                <w:szCs w:val="18"/>
              </w:rPr>
              <w:t>2</w:t>
            </w:r>
          </w:p>
        </w:tc>
        <w:tc>
          <w:tcPr>
            <w:tcW w:w="709" w:type="dxa"/>
            <w:shd w:val="clear" w:color="auto" w:fill="auto"/>
            <w:vAlign w:val="center"/>
          </w:tcPr>
          <w:p w14:paraId="587CD899" w14:textId="77777777" w:rsidR="00395A82" w:rsidRPr="00FC6B21" w:rsidRDefault="00E33BC8">
            <w:pPr>
              <w:jc w:val="center"/>
              <w:rPr>
                <w:iCs/>
                <w:sz w:val="18"/>
                <w:szCs w:val="18"/>
              </w:rPr>
            </w:pPr>
            <w:r w:rsidRPr="00FC6B21">
              <w:rPr>
                <w:rFonts w:hint="eastAsia"/>
                <w:iCs/>
                <w:sz w:val="18"/>
                <w:szCs w:val="18"/>
              </w:rPr>
              <w:t>1</w:t>
            </w:r>
          </w:p>
        </w:tc>
        <w:tc>
          <w:tcPr>
            <w:tcW w:w="1045" w:type="dxa"/>
            <w:vMerge/>
            <w:vAlign w:val="center"/>
          </w:tcPr>
          <w:p w14:paraId="6F4CDA7E" w14:textId="77777777" w:rsidR="00395A82" w:rsidRPr="00FC6B21" w:rsidRDefault="00395A82">
            <w:pPr>
              <w:adjustRightInd w:val="0"/>
              <w:snapToGrid w:val="0"/>
              <w:jc w:val="center"/>
              <w:rPr>
                <w:sz w:val="18"/>
                <w:szCs w:val="18"/>
              </w:rPr>
            </w:pPr>
          </w:p>
        </w:tc>
      </w:tr>
      <w:tr w:rsidR="00FC6B21" w:rsidRPr="00FC6B21" w14:paraId="514A92AB" w14:textId="77777777">
        <w:trPr>
          <w:trHeight w:val="377"/>
          <w:jc w:val="center"/>
        </w:trPr>
        <w:tc>
          <w:tcPr>
            <w:tcW w:w="571" w:type="dxa"/>
            <w:vMerge/>
            <w:vAlign w:val="center"/>
          </w:tcPr>
          <w:p w14:paraId="25829610" w14:textId="77777777" w:rsidR="00395A82" w:rsidRPr="00FC6B21" w:rsidRDefault="00395A82">
            <w:pPr>
              <w:jc w:val="center"/>
              <w:rPr>
                <w:b/>
                <w:sz w:val="18"/>
                <w:szCs w:val="18"/>
              </w:rPr>
            </w:pPr>
          </w:p>
        </w:tc>
        <w:tc>
          <w:tcPr>
            <w:tcW w:w="1226" w:type="dxa"/>
            <w:vMerge/>
            <w:vAlign w:val="center"/>
          </w:tcPr>
          <w:p w14:paraId="6D92FA75" w14:textId="77777777" w:rsidR="00395A82" w:rsidRPr="00FC6B21" w:rsidRDefault="00395A82">
            <w:pPr>
              <w:jc w:val="center"/>
              <w:rPr>
                <w:b/>
                <w:sz w:val="18"/>
                <w:szCs w:val="18"/>
              </w:rPr>
            </w:pPr>
          </w:p>
        </w:tc>
        <w:tc>
          <w:tcPr>
            <w:tcW w:w="3516" w:type="dxa"/>
            <w:vAlign w:val="center"/>
          </w:tcPr>
          <w:p w14:paraId="3A9F4367" w14:textId="77777777" w:rsidR="00395A82" w:rsidRPr="00FC6B21" w:rsidRDefault="00E33BC8">
            <w:pPr>
              <w:rPr>
                <w:sz w:val="18"/>
                <w:szCs w:val="18"/>
              </w:rPr>
            </w:pPr>
            <w:r w:rsidRPr="00FC6B21">
              <w:rPr>
                <w:rFonts w:hint="eastAsia"/>
                <w:sz w:val="18"/>
                <w:szCs w:val="18"/>
              </w:rPr>
              <w:t>人工智能安全</w:t>
            </w:r>
          </w:p>
        </w:tc>
        <w:tc>
          <w:tcPr>
            <w:tcW w:w="1277" w:type="dxa"/>
            <w:shd w:val="clear" w:color="auto" w:fill="auto"/>
            <w:vAlign w:val="center"/>
          </w:tcPr>
          <w:p w14:paraId="0AE9ABA6" w14:textId="263598CE" w:rsidR="00395A82" w:rsidRPr="00FC6B21" w:rsidRDefault="00E33BC8">
            <w:pPr>
              <w:jc w:val="center"/>
              <w:rPr>
                <w:i/>
                <w:sz w:val="18"/>
                <w:szCs w:val="18"/>
              </w:rPr>
            </w:pPr>
            <w:r w:rsidRPr="00FC6B21">
              <w:rPr>
                <w:rFonts w:hint="eastAsia"/>
                <w:sz w:val="18"/>
                <w:szCs w:val="18"/>
              </w:rPr>
              <w:t>XB</w:t>
            </w:r>
            <w:r w:rsidR="003401C3" w:rsidRPr="00FC6B21">
              <w:rPr>
                <w:sz w:val="18"/>
                <w:szCs w:val="18"/>
              </w:rPr>
              <w:t>2001010</w:t>
            </w:r>
          </w:p>
        </w:tc>
        <w:tc>
          <w:tcPr>
            <w:tcW w:w="709" w:type="dxa"/>
            <w:shd w:val="clear" w:color="auto" w:fill="auto"/>
            <w:vAlign w:val="center"/>
          </w:tcPr>
          <w:p w14:paraId="416AC1FE" w14:textId="77777777" w:rsidR="00395A82" w:rsidRPr="00FC6B21" w:rsidRDefault="00E33BC8">
            <w:pPr>
              <w:jc w:val="center"/>
              <w:rPr>
                <w:iCs/>
                <w:sz w:val="18"/>
                <w:szCs w:val="18"/>
              </w:rPr>
            </w:pPr>
            <w:r w:rsidRPr="00FC6B21">
              <w:rPr>
                <w:rFonts w:hint="eastAsia"/>
                <w:iCs/>
                <w:sz w:val="18"/>
                <w:szCs w:val="18"/>
              </w:rPr>
              <w:t>2</w:t>
            </w:r>
          </w:p>
        </w:tc>
        <w:tc>
          <w:tcPr>
            <w:tcW w:w="709" w:type="dxa"/>
            <w:shd w:val="clear" w:color="auto" w:fill="auto"/>
            <w:vAlign w:val="center"/>
          </w:tcPr>
          <w:p w14:paraId="37A0FA13" w14:textId="77777777" w:rsidR="00395A82" w:rsidRPr="00FC6B21" w:rsidRDefault="00E33BC8">
            <w:pPr>
              <w:jc w:val="center"/>
              <w:rPr>
                <w:iCs/>
                <w:sz w:val="18"/>
                <w:szCs w:val="18"/>
              </w:rPr>
            </w:pPr>
            <w:r w:rsidRPr="00FC6B21">
              <w:rPr>
                <w:rFonts w:hint="eastAsia"/>
                <w:iCs/>
                <w:sz w:val="18"/>
                <w:szCs w:val="18"/>
              </w:rPr>
              <w:t>1</w:t>
            </w:r>
          </w:p>
        </w:tc>
        <w:tc>
          <w:tcPr>
            <w:tcW w:w="1045" w:type="dxa"/>
            <w:vMerge/>
            <w:vAlign w:val="center"/>
          </w:tcPr>
          <w:p w14:paraId="35A68BB6" w14:textId="77777777" w:rsidR="00395A82" w:rsidRPr="00FC6B21" w:rsidRDefault="00395A82">
            <w:pPr>
              <w:jc w:val="center"/>
              <w:rPr>
                <w:sz w:val="18"/>
                <w:szCs w:val="18"/>
              </w:rPr>
            </w:pPr>
          </w:p>
        </w:tc>
        <w:bookmarkStart w:id="4" w:name="_GoBack"/>
        <w:bookmarkEnd w:id="4"/>
      </w:tr>
      <w:tr w:rsidR="00FC6B21" w:rsidRPr="00FC6B21" w14:paraId="0D5F6206" w14:textId="77777777">
        <w:trPr>
          <w:trHeight w:val="377"/>
          <w:jc w:val="center"/>
        </w:trPr>
        <w:tc>
          <w:tcPr>
            <w:tcW w:w="571" w:type="dxa"/>
            <w:vMerge/>
            <w:vAlign w:val="center"/>
          </w:tcPr>
          <w:p w14:paraId="1004311B" w14:textId="77777777" w:rsidR="00395A82" w:rsidRPr="00FC6B21" w:rsidRDefault="00395A82">
            <w:pPr>
              <w:jc w:val="center"/>
              <w:rPr>
                <w:b/>
                <w:sz w:val="18"/>
                <w:szCs w:val="18"/>
              </w:rPr>
            </w:pPr>
          </w:p>
        </w:tc>
        <w:tc>
          <w:tcPr>
            <w:tcW w:w="1226" w:type="dxa"/>
            <w:vMerge/>
            <w:vAlign w:val="center"/>
          </w:tcPr>
          <w:p w14:paraId="34C2EE07" w14:textId="77777777" w:rsidR="00395A82" w:rsidRPr="00FC6B21" w:rsidRDefault="00395A82">
            <w:pPr>
              <w:jc w:val="center"/>
              <w:rPr>
                <w:b/>
                <w:sz w:val="18"/>
                <w:szCs w:val="18"/>
              </w:rPr>
            </w:pPr>
          </w:p>
        </w:tc>
        <w:tc>
          <w:tcPr>
            <w:tcW w:w="3516" w:type="dxa"/>
            <w:shd w:val="clear" w:color="auto" w:fill="auto"/>
            <w:vAlign w:val="center"/>
          </w:tcPr>
          <w:p w14:paraId="4287FFBB" w14:textId="77777777" w:rsidR="00395A82" w:rsidRPr="00FC6B21" w:rsidRDefault="00E33BC8">
            <w:pPr>
              <w:rPr>
                <w:sz w:val="18"/>
                <w:szCs w:val="18"/>
              </w:rPr>
            </w:pPr>
            <w:r w:rsidRPr="00FC6B21">
              <w:rPr>
                <w:rFonts w:hint="eastAsia"/>
                <w:sz w:val="18"/>
                <w:szCs w:val="18"/>
              </w:rPr>
              <w:t>应用系统安全</w:t>
            </w:r>
          </w:p>
        </w:tc>
        <w:tc>
          <w:tcPr>
            <w:tcW w:w="1277" w:type="dxa"/>
            <w:shd w:val="clear" w:color="auto" w:fill="auto"/>
            <w:vAlign w:val="center"/>
          </w:tcPr>
          <w:p w14:paraId="671420B9" w14:textId="5994BCB1" w:rsidR="00395A82" w:rsidRPr="00FC6B21" w:rsidRDefault="00E33BC8">
            <w:pPr>
              <w:jc w:val="center"/>
              <w:rPr>
                <w:i/>
                <w:sz w:val="18"/>
                <w:szCs w:val="18"/>
              </w:rPr>
            </w:pPr>
            <w:r w:rsidRPr="00FC6B21">
              <w:rPr>
                <w:rFonts w:hint="eastAsia"/>
                <w:sz w:val="18"/>
                <w:szCs w:val="18"/>
              </w:rPr>
              <w:t>XB</w:t>
            </w:r>
            <w:r w:rsidRPr="00FC6B21">
              <w:rPr>
                <w:sz w:val="18"/>
                <w:szCs w:val="18"/>
              </w:rPr>
              <w:t>200100</w:t>
            </w:r>
            <w:r w:rsidR="003401C3" w:rsidRPr="00FC6B21">
              <w:rPr>
                <w:rFonts w:hint="eastAsia"/>
                <w:sz w:val="18"/>
                <w:szCs w:val="18"/>
              </w:rPr>
              <w:t>1</w:t>
            </w:r>
            <w:r w:rsidR="003401C3" w:rsidRPr="00FC6B21">
              <w:rPr>
                <w:sz w:val="18"/>
                <w:szCs w:val="18"/>
              </w:rPr>
              <w:t>1</w:t>
            </w:r>
          </w:p>
        </w:tc>
        <w:tc>
          <w:tcPr>
            <w:tcW w:w="709" w:type="dxa"/>
            <w:shd w:val="clear" w:color="auto" w:fill="auto"/>
            <w:vAlign w:val="center"/>
          </w:tcPr>
          <w:p w14:paraId="1C109AAC" w14:textId="77777777" w:rsidR="00395A82" w:rsidRPr="00FC6B21" w:rsidRDefault="00E33BC8">
            <w:pPr>
              <w:jc w:val="center"/>
              <w:rPr>
                <w:iCs/>
                <w:sz w:val="18"/>
                <w:szCs w:val="18"/>
              </w:rPr>
            </w:pPr>
            <w:r w:rsidRPr="00FC6B21">
              <w:rPr>
                <w:rFonts w:hint="eastAsia"/>
                <w:iCs/>
                <w:sz w:val="18"/>
                <w:szCs w:val="18"/>
              </w:rPr>
              <w:t>2</w:t>
            </w:r>
          </w:p>
        </w:tc>
        <w:tc>
          <w:tcPr>
            <w:tcW w:w="709" w:type="dxa"/>
            <w:shd w:val="clear" w:color="auto" w:fill="auto"/>
            <w:vAlign w:val="center"/>
          </w:tcPr>
          <w:p w14:paraId="51DE8E2E" w14:textId="77777777" w:rsidR="00395A82" w:rsidRPr="00FC6B21" w:rsidRDefault="00E33BC8">
            <w:pPr>
              <w:jc w:val="center"/>
              <w:rPr>
                <w:iCs/>
                <w:sz w:val="18"/>
                <w:szCs w:val="18"/>
              </w:rPr>
            </w:pPr>
            <w:r w:rsidRPr="00FC6B21">
              <w:rPr>
                <w:rFonts w:hint="eastAsia"/>
                <w:iCs/>
                <w:sz w:val="18"/>
                <w:szCs w:val="18"/>
              </w:rPr>
              <w:t>1</w:t>
            </w:r>
          </w:p>
        </w:tc>
        <w:tc>
          <w:tcPr>
            <w:tcW w:w="1045" w:type="dxa"/>
            <w:vMerge/>
            <w:vAlign w:val="center"/>
          </w:tcPr>
          <w:p w14:paraId="052353C4" w14:textId="77777777" w:rsidR="00395A82" w:rsidRPr="00FC6B21" w:rsidRDefault="00395A82">
            <w:pPr>
              <w:jc w:val="center"/>
              <w:rPr>
                <w:sz w:val="18"/>
                <w:szCs w:val="18"/>
              </w:rPr>
            </w:pPr>
          </w:p>
        </w:tc>
      </w:tr>
      <w:tr w:rsidR="00FC6B21" w:rsidRPr="00FC6B21" w14:paraId="006305F2" w14:textId="77777777">
        <w:trPr>
          <w:trHeight w:val="341"/>
          <w:jc w:val="center"/>
        </w:trPr>
        <w:tc>
          <w:tcPr>
            <w:tcW w:w="571" w:type="dxa"/>
            <w:vMerge/>
            <w:vAlign w:val="center"/>
          </w:tcPr>
          <w:p w14:paraId="4C70A559" w14:textId="77777777" w:rsidR="00395A82" w:rsidRPr="00FC6B21" w:rsidRDefault="00395A82">
            <w:pPr>
              <w:jc w:val="center"/>
              <w:rPr>
                <w:b/>
                <w:sz w:val="18"/>
                <w:szCs w:val="18"/>
              </w:rPr>
            </w:pPr>
          </w:p>
        </w:tc>
        <w:tc>
          <w:tcPr>
            <w:tcW w:w="1226" w:type="dxa"/>
            <w:vMerge/>
            <w:vAlign w:val="center"/>
          </w:tcPr>
          <w:p w14:paraId="0DE17966" w14:textId="77777777" w:rsidR="00395A82" w:rsidRPr="00FC6B21" w:rsidRDefault="00395A82">
            <w:pPr>
              <w:jc w:val="center"/>
              <w:rPr>
                <w:b/>
                <w:sz w:val="18"/>
                <w:szCs w:val="18"/>
              </w:rPr>
            </w:pPr>
          </w:p>
        </w:tc>
        <w:tc>
          <w:tcPr>
            <w:tcW w:w="3516" w:type="dxa"/>
            <w:shd w:val="clear" w:color="auto" w:fill="auto"/>
            <w:vAlign w:val="center"/>
          </w:tcPr>
          <w:p w14:paraId="5AED7953" w14:textId="77777777" w:rsidR="00395A82" w:rsidRPr="00FC6B21" w:rsidRDefault="00E33BC8">
            <w:pPr>
              <w:rPr>
                <w:sz w:val="18"/>
                <w:szCs w:val="18"/>
              </w:rPr>
            </w:pPr>
            <w:r w:rsidRPr="00FC6B21">
              <w:rPr>
                <w:rFonts w:hint="eastAsia"/>
                <w:sz w:val="18"/>
                <w:szCs w:val="18"/>
              </w:rPr>
              <w:t>网络安全与防护</w:t>
            </w:r>
          </w:p>
        </w:tc>
        <w:tc>
          <w:tcPr>
            <w:tcW w:w="1277" w:type="dxa"/>
            <w:shd w:val="clear" w:color="auto" w:fill="auto"/>
            <w:vAlign w:val="center"/>
          </w:tcPr>
          <w:p w14:paraId="52D685E8" w14:textId="231CE06C" w:rsidR="00395A82" w:rsidRPr="00FC6B21" w:rsidRDefault="00E33BC8">
            <w:pPr>
              <w:jc w:val="center"/>
              <w:rPr>
                <w:i/>
                <w:sz w:val="18"/>
                <w:szCs w:val="18"/>
              </w:rPr>
            </w:pPr>
            <w:r w:rsidRPr="00FC6B21">
              <w:rPr>
                <w:rFonts w:hint="eastAsia"/>
                <w:sz w:val="18"/>
                <w:szCs w:val="18"/>
              </w:rPr>
              <w:t>XB</w:t>
            </w:r>
            <w:r w:rsidRPr="00FC6B21">
              <w:rPr>
                <w:sz w:val="18"/>
                <w:szCs w:val="18"/>
              </w:rPr>
              <w:t>200100</w:t>
            </w:r>
            <w:r w:rsidR="003401C3" w:rsidRPr="00FC6B21">
              <w:rPr>
                <w:rFonts w:hint="eastAsia"/>
                <w:sz w:val="18"/>
                <w:szCs w:val="18"/>
              </w:rPr>
              <w:t>1</w:t>
            </w:r>
            <w:r w:rsidR="003401C3" w:rsidRPr="00FC6B21">
              <w:rPr>
                <w:sz w:val="18"/>
                <w:szCs w:val="18"/>
              </w:rPr>
              <w:t>2</w:t>
            </w:r>
          </w:p>
        </w:tc>
        <w:tc>
          <w:tcPr>
            <w:tcW w:w="709" w:type="dxa"/>
            <w:shd w:val="clear" w:color="auto" w:fill="auto"/>
            <w:vAlign w:val="center"/>
          </w:tcPr>
          <w:p w14:paraId="14F52A76" w14:textId="77777777" w:rsidR="00395A82" w:rsidRPr="00FC6B21" w:rsidRDefault="00E33BC8">
            <w:pPr>
              <w:jc w:val="center"/>
              <w:rPr>
                <w:iCs/>
                <w:sz w:val="18"/>
                <w:szCs w:val="18"/>
              </w:rPr>
            </w:pPr>
            <w:r w:rsidRPr="00FC6B21">
              <w:rPr>
                <w:rFonts w:hint="eastAsia"/>
                <w:iCs/>
                <w:sz w:val="18"/>
                <w:szCs w:val="18"/>
              </w:rPr>
              <w:t>2</w:t>
            </w:r>
          </w:p>
        </w:tc>
        <w:tc>
          <w:tcPr>
            <w:tcW w:w="709" w:type="dxa"/>
            <w:shd w:val="clear" w:color="auto" w:fill="auto"/>
            <w:vAlign w:val="center"/>
          </w:tcPr>
          <w:p w14:paraId="29601577" w14:textId="77777777" w:rsidR="00395A82" w:rsidRPr="00FC6B21" w:rsidRDefault="00E33BC8">
            <w:pPr>
              <w:jc w:val="center"/>
              <w:rPr>
                <w:iCs/>
                <w:sz w:val="18"/>
                <w:szCs w:val="18"/>
              </w:rPr>
            </w:pPr>
            <w:r w:rsidRPr="00FC6B21">
              <w:rPr>
                <w:rFonts w:hint="eastAsia"/>
                <w:iCs/>
                <w:sz w:val="18"/>
                <w:szCs w:val="18"/>
              </w:rPr>
              <w:t>1</w:t>
            </w:r>
          </w:p>
        </w:tc>
        <w:tc>
          <w:tcPr>
            <w:tcW w:w="1045" w:type="dxa"/>
            <w:vMerge/>
            <w:vAlign w:val="center"/>
          </w:tcPr>
          <w:p w14:paraId="324E44AB" w14:textId="77777777" w:rsidR="00395A82" w:rsidRPr="00FC6B21" w:rsidRDefault="00395A82">
            <w:pPr>
              <w:jc w:val="center"/>
              <w:rPr>
                <w:sz w:val="18"/>
                <w:szCs w:val="18"/>
              </w:rPr>
            </w:pPr>
          </w:p>
        </w:tc>
      </w:tr>
      <w:tr w:rsidR="00FC6B21" w:rsidRPr="00FC6B21" w14:paraId="636DFFEA" w14:textId="77777777">
        <w:trPr>
          <w:trHeight w:val="343"/>
          <w:jc w:val="center"/>
        </w:trPr>
        <w:tc>
          <w:tcPr>
            <w:tcW w:w="571" w:type="dxa"/>
            <w:vMerge/>
            <w:vAlign w:val="center"/>
          </w:tcPr>
          <w:p w14:paraId="7C2C0B40" w14:textId="77777777" w:rsidR="00395A82" w:rsidRPr="00FC6B21" w:rsidRDefault="00395A82">
            <w:pPr>
              <w:jc w:val="center"/>
              <w:rPr>
                <w:b/>
                <w:sz w:val="18"/>
                <w:szCs w:val="18"/>
              </w:rPr>
            </w:pPr>
          </w:p>
        </w:tc>
        <w:tc>
          <w:tcPr>
            <w:tcW w:w="1226" w:type="dxa"/>
            <w:vMerge/>
            <w:vAlign w:val="center"/>
          </w:tcPr>
          <w:p w14:paraId="5BE0AA08" w14:textId="77777777" w:rsidR="00395A82" w:rsidRPr="00FC6B21" w:rsidRDefault="00395A82">
            <w:pPr>
              <w:jc w:val="center"/>
              <w:rPr>
                <w:b/>
                <w:sz w:val="18"/>
                <w:szCs w:val="18"/>
              </w:rPr>
            </w:pPr>
          </w:p>
        </w:tc>
        <w:tc>
          <w:tcPr>
            <w:tcW w:w="3516" w:type="dxa"/>
            <w:vAlign w:val="center"/>
          </w:tcPr>
          <w:p w14:paraId="54E7CC46" w14:textId="77777777" w:rsidR="00395A82" w:rsidRPr="00FC6B21" w:rsidRDefault="00E33BC8">
            <w:pPr>
              <w:rPr>
                <w:sz w:val="18"/>
                <w:szCs w:val="18"/>
              </w:rPr>
            </w:pPr>
            <w:r w:rsidRPr="00FC6B21">
              <w:rPr>
                <w:sz w:val="18"/>
                <w:szCs w:val="18"/>
              </w:rPr>
              <w:t>密码与编码</w:t>
            </w:r>
          </w:p>
        </w:tc>
        <w:tc>
          <w:tcPr>
            <w:tcW w:w="1277" w:type="dxa"/>
            <w:shd w:val="clear" w:color="auto" w:fill="auto"/>
            <w:vAlign w:val="center"/>
          </w:tcPr>
          <w:p w14:paraId="5B946B53" w14:textId="302CEB24" w:rsidR="00395A82" w:rsidRPr="00FC6B21" w:rsidRDefault="00E33BC8">
            <w:pPr>
              <w:jc w:val="center"/>
              <w:rPr>
                <w:i/>
                <w:sz w:val="18"/>
                <w:szCs w:val="18"/>
              </w:rPr>
            </w:pPr>
            <w:r w:rsidRPr="00FC6B21">
              <w:rPr>
                <w:rFonts w:hint="eastAsia"/>
                <w:sz w:val="18"/>
                <w:szCs w:val="18"/>
              </w:rPr>
              <w:t>XB</w:t>
            </w:r>
            <w:r w:rsidRPr="00FC6B21">
              <w:rPr>
                <w:sz w:val="18"/>
                <w:szCs w:val="18"/>
              </w:rPr>
              <w:t>200100</w:t>
            </w:r>
            <w:r w:rsidR="003401C3" w:rsidRPr="00FC6B21">
              <w:rPr>
                <w:rFonts w:hint="eastAsia"/>
                <w:sz w:val="18"/>
                <w:szCs w:val="18"/>
              </w:rPr>
              <w:t>1</w:t>
            </w:r>
            <w:r w:rsidR="003401C3" w:rsidRPr="00FC6B21">
              <w:rPr>
                <w:sz w:val="18"/>
                <w:szCs w:val="18"/>
              </w:rPr>
              <w:t>3</w:t>
            </w:r>
          </w:p>
        </w:tc>
        <w:tc>
          <w:tcPr>
            <w:tcW w:w="709" w:type="dxa"/>
            <w:shd w:val="clear" w:color="auto" w:fill="auto"/>
            <w:vAlign w:val="center"/>
          </w:tcPr>
          <w:p w14:paraId="67E63D72" w14:textId="77777777" w:rsidR="00395A82" w:rsidRPr="00FC6B21" w:rsidRDefault="00E33BC8">
            <w:pPr>
              <w:jc w:val="center"/>
              <w:rPr>
                <w:iCs/>
                <w:sz w:val="18"/>
                <w:szCs w:val="18"/>
              </w:rPr>
            </w:pPr>
            <w:r w:rsidRPr="00FC6B21">
              <w:rPr>
                <w:rFonts w:hint="eastAsia"/>
                <w:iCs/>
                <w:sz w:val="18"/>
                <w:szCs w:val="18"/>
              </w:rPr>
              <w:t>2</w:t>
            </w:r>
          </w:p>
        </w:tc>
        <w:tc>
          <w:tcPr>
            <w:tcW w:w="709" w:type="dxa"/>
            <w:shd w:val="clear" w:color="auto" w:fill="auto"/>
            <w:vAlign w:val="center"/>
          </w:tcPr>
          <w:p w14:paraId="06D026A5" w14:textId="77777777" w:rsidR="00395A82" w:rsidRPr="00FC6B21" w:rsidRDefault="00E33BC8">
            <w:pPr>
              <w:jc w:val="center"/>
              <w:rPr>
                <w:iCs/>
                <w:sz w:val="18"/>
                <w:szCs w:val="18"/>
              </w:rPr>
            </w:pPr>
            <w:r w:rsidRPr="00FC6B21">
              <w:rPr>
                <w:rFonts w:hint="eastAsia"/>
                <w:iCs/>
                <w:sz w:val="18"/>
                <w:szCs w:val="18"/>
              </w:rPr>
              <w:t>1</w:t>
            </w:r>
          </w:p>
        </w:tc>
        <w:tc>
          <w:tcPr>
            <w:tcW w:w="1045" w:type="dxa"/>
            <w:vMerge/>
            <w:vAlign w:val="center"/>
          </w:tcPr>
          <w:p w14:paraId="7A672E74" w14:textId="77777777" w:rsidR="00395A82" w:rsidRPr="00FC6B21" w:rsidRDefault="00395A82">
            <w:pPr>
              <w:jc w:val="center"/>
              <w:rPr>
                <w:sz w:val="18"/>
                <w:szCs w:val="18"/>
              </w:rPr>
            </w:pPr>
          </w:p>
        </w:tc>
      </w:tr>
      <w:tr w:rsidR="00FC6B21" w:rsidRPr="00FC6B21" w14:paraId="78EA5B13" w14:textId="77777777">
        <w:trPr>
          <w:trHeight w:val="377"/>
          <w:jc w:val="center"/>
        </w:trPr>
        <w:tc>
          <w:tcPr>
            <w:tcW w:w="571" w:type="dxa"/>
            <w:vMerge w:val="restart"/>
            <w:vAlign w:val="center"/>
          </w:tcPr>
          <w:p w14:paraId="78EA5B0B" w14:textId="77777777" w:rsidR="00395A82" w:rsidRPr="00FC6B21" w:rsidRDefault="00E33BC8">
            <w:pPr>
              <w:jc w:val="center"/>
              <w:rPr>
                <w:b/>
                <w:sz w:val="18"/>
                <w:szCs w:val="18"/>
              </w:rPr>
            </w:pPr>
            <w:r w:rsidRPr="00FC6B21">
              <w:rPr>
                <w:b/>
                <w:sz w:val="18"/>
                <w:szCs w:val="18"/>
              </w:rPr>
              <w:t>必修环节</w:t>
            </w:r>
          </w:p>
          <w:p w14:paraId="78EA5B0C" w14:textId="77777777" w:rsidR="00395A82" w:rsidRPr="00FC6B21" w:rsidRDefault="00395A82">
            <w:pPr>
              <w:jc w:val="center"/>
              <w:rPr>
                <w:b/>
                <w:sz w:val="18"/>
                <w:szCs w:val="18"/>
              </w:rPr>
            </w:pPr>
          </w:p>
        </w:tc>
        <w:tc>
          <w:tcPr>
            <w:tcW w:w="1226" w:type="dxa"/>
            <w:vMerge w:val="restart"/>
            <w:vAlign w:val="center"/>
          </w:tcPr>
          <w:p w14:paraId="78EA5B0D" w14:textId="77777777" w:rsidR="00395A82" w:rsidRPr="00FC6B21" w:rsidRDefault="00E33BC8">
            <w:pPr>
              <w:jc w:val="center"/>
              <w:rPr>
                <w:b/>
                <w:sz w:val="18"/>
                <w:szCs w:val="18"/>
              </w:rPr>
            </w:pPr>
            <w:r w:rsidRPr="00FC6B21">
              <w:rPr>
                <w:b/>
                <w:sz w:val="18"/>
                <w:szCs w:val="18"/>
              </w:rPr>
              <w:t>素质拓展</w:t>
            </w:r>
          </w:p>
        </w:tc>
        <w:tc>
          <w:tcPr>
            <w:tcW w:w="3516" w:type="dxa"/>
            <w:vAlign w:val="center"/>
          </w:tcPr>
          <w:p w14:paraId="78EA5B0E" w14:textId="77777777" w:rsidR="00395A82" w:rsidRPr="00FC6B21" w:rsidRDefault="00E33BC8">
            <w:pPr>
              <w:rPr>
                <w:sz w:val="18"/>
                <w:szCs w:val="18"/>
              </w:rPr>
            </w:pPr>
            <w:r w:rsidRPr="00FC6B21">
              <w:rPr>
                <w:sz w:val="18"/>
                <w:szCs w:val="18"/>
              </w:rPr>
              <w:t>入学教育</w:t>
            </w:r>
          </w:p>
        </w:tc>
        <w:tc>
          <w:tcPr>
            <w:tcW w:w="1277" w:type="dxa"/>
            <w:vAlign w:val="center"/>
          </w:tcPr>
          <w:p w14:paraId="78EA5B0F" w14:textId="77777777" w:rsidR="00395A82" w:rsidRPr="00FC6B21" w:rsidRDefault="00395A82">
            <w:pPr>
              <w:jc w:val="center"/>
              <w:rPr>
                <w:sz w:val="18"/>
                <w:szCs w:val="18"/>
              </w:rPr>
            </w:pPr>
          </w:p>
        </w:tc>
        <w:tc>
          <w:tcPr>
            <w:tcW w:w="709" w:type="dxa"/>
            <w:vAlign w:val="center"/>
          </w:tcPr>
          <w:p w14:paraId="78EA5B10" w14:textId="77777777" w:rsidR="00395A82" w:rsidRPr="00FC6B21" w:rsidRDefault="00395A82">
            <w:pPr>
              <w:jc w:val="center"/>
              <w:rPr>
                <w:sz w:val="18"/>
                <w:szCs w:val="18"/>
              </w:rPr>
            </w:pPr>
          </w:p>
        </w:tc>
        <w:tc>
          <w:tcPr>
            <w:tcW w:w="709" w:type="dxa"/>
            <w:vAlign w:val="center"/>
          </w:tcPr>
          <w:p w14:paraId="78EA5B11" w14:textId="77777777" w:rsidR="00395A82" w:rsidRPr="00FC6B21" w:rsidRDefault="00E33BC8">
            <w:pPr>
              <w:jc w:val="center"/>
              <w:rPr>
                <w:sz w:val="18"/>
                <w:szCs w:val="18"/>
              </w:rPr>
            </w:pPr>
            <w:r w:rsidRPr="00FC6B21">
              <w:rPr>
                <w:sz w:val="18"/>
                <w:szCs w:val="18"/>
              </w:rPr>
              <w:t>1</w:t>
            </w:r>
          </w:p>
        </w:tc>
        <w:tc>
          <w:tcPr>
            <w:tcW w:w="1045" w:type="dxa"/>
            <w:vMerge w:val="restart"/>
            <w:vAlign w:val="center"/>
          </w:tcPr>
          <w:p w14:paraId="78EA5B12" w14:textId="77777777" w:rsidR="00395A82" w:rsidRPr="00FC6B21" w:rsidRDefault="00395A82">
            <w:pPr>
              <w:jc w:val="center"/>
              <w:rPr>
                <w:i/>
                <w:sz w:val="18"/>
                <w:szCs w:val="18"/>
              </w:rPr>
            </w:pPr>
          </w:p>
        </w:tc>
      </w:tr>
      <w:tr w:rsidR="00FC6B21" w:rsidRPr="00FC6B21" w14:paraId="78EA5B1B" w14:textId="77777777">
        <w:trPr>
          <w:trHeight w:val="397"/>
          <w:jc w:val="center"/>
        </w:trPr>
        <w:tc>
          <w:tcPr>
            <w:tcW w:w="571" w:type="dxa"/>
            <w:vMerge/>
            <w:vAlign w:val="center"/>
          </w:tcPr>
          <w:p w14:paraId="78EA5B14" w14:textId="77777777" w:rsidR="00395A82" w:rsidRPr="00FC6B21" w:rsidRDefault="00395A82">
            <w:pPr>
              <w:jc w:val="center"/>
              <w:rPr>
                <w:b/>
                <w:sz w:val="18"/>
                <w:szCs w:val="18"/>
              </w:rPr>
            </w:pPr>
          </w:p>
        </w:tc>
        <w:tc>
          <w:tcPr>
            <w:tcW w:w="1226" w:type="dxa"/>
            <w:vMerge/>
            <w:vAlign w:val="center"/>
          </w:tcPr>
          <w:p w14:paraId="78EA5B15" w14:textId="77777777" w:rsidR="00395A82" w:rsidRPr="00FC6B21" w:rsidRDefault="00395A82">
            <w:pPr>
              <w:jc w:val="center"/>
              <w:rPr>
                <w:b/>
                <w:sz w:val="18"/>
                <w:szCs w:val="18"/>
              </w:rPr>
            </w:pPr>
          </w:p>
        </w:tc>
        <w:tc>
          <w:tcPr>
            <w:tcW w:w="3516" w:type="dxa"/>
            <w:vAlign w:val="center"/>
          </w:tcPr>
          <w:p w14:paraId="78EA5B16" w14:textId="77777777" w:rsidR="00395A82" w:rsidRPr="00FC6B21" w:rsidRDefault="00E33BC8">
            <w:pPr>
              <w:rPr>
                <w:sz w:val="18"/>
                <w:szCs w:val="18"/>
              </w:rPr>
            </w:pPr>
            <w:r w:rsidRPr="00FC6B21">
              <w:rPr>
                <w:sz w:val="18"/>
                <w:szCs w:val="18"/>
              </w:rPr>
              <w:t>学术活动</w:t>
            </w:r>
          </w:p>
        </w:tc>
        <w:tc>
          <w:tcPr>
            <w:tcW w:w="1277" w:type="dxa"/>
            <w:vAlign w:val="center"/>
          </w:tcPr>
          <w:p w14:paraId="78EA5B17" w14:textId="77777777" w:rsidR="00395A82" w:rsidRPr="00FC6B21" w:rsidRDefault="00395A82">
            <w:pPr>
              <w:jc w:val="center"/>
              <w:rPr>
                <w:sz w:val="18"/>
                <w:szCs w:val="18"/>
              </w:rPr>
            </w:pPr>
          </w:p>
        </w:tc>
        <w:tc>
          <w:tcPr>
            <w:tcW w:w="709" w:type="dxa"/>
            <w:vAlign w:val="center"/>
          </w:tcPr>
          <w:p w14:paraId="78EA5B18" w14:textId="77777777" w:rsidR="00395A82" w:rsidRPr="00FC6B21" w:rsidRDefault="00E33BC8">
            <w:pPr>
              <w:jc w:val="center"/>
              <w:rPr>
                <w:sz w:val="18"/>
                <w:szCs w:val="18"/>
              </w:rPr>
            </w:pPr>
            <w:r w:rsidRPr="00FC6B21">
              <w:rPr>
                <w:sz w:val="18"/>
                <w:szCs w:val="18"/>
              </w:rPr>
              <w:t>1</w:t>
            </w:r>
          </w:p>
        </w:tc>
        <w:tc>
          <w:tcPr>
            <w:tcW w:w="709" w:type="dxa"/>
            <w:vAlign w:val="center"/>
          </w:tcPr>
          <w:p w14:paraId="78EA5B19" w14:textId="77777777" w:rsidR="00395A82" w:rsidRPr="00FC6B21" w:rsidRDefault="00E33BC8">
            <w:pPr>
              <w:jc w:val="center"/>
              <w:rPr>
                <w:sz w:val="18"/>
                <w:szCs w:val="18"/>
              </w:rPr>
            </w:pPr>
            <w:r w:rsidRPr="00FC6B21">
              <w:rPr>
                <w:rFonts w:hint="eastAsia"/>
                <w:sz w:val="18"/>
                <w:szCs w:val="18"/>
              </w:rPr>
              <w:t>1-6</w:t>
            </w:r>
          </w:p>
        </w:tc>
        <w:tc>
          <w:tcPr>
            <w:tcW w:w="1045" w:type="dxa"/>
            <w:vMerge/>
            <w:vAlign w:val="center"/>
          </w:tcPr>
          <w:p w14:paraId="78EA5B1A" w14:textId="77777777" w:rsidR="00395A82" w:rsidRPr="00FC6B21" w:rsidRDefault="00395A82">
            <w:pPr>
              <w:jc w:val="center"/>
              <w:rPr>
                <w:sz w:val="18"/>
                <w:szCs w:val="18"/>
              </w:rPr>
            </w:pPr>
          </w:p>
        </w:tc>
      </w:tr>
      <w:tr w:rsidR="00FC6B21" w:rsidRPr="00FC6B21" w14:paraId="78EA5B2C" w14:textId="77777777">
        <w:trPr>
          <w:jc w:val="center"/>
        </w:trPr>
        <w:tc>
          <w:tcPr>
            <w:tcW w:w="571" w:type="dxa"/>
            <w:vMerge/>
          </w:tcPr>
          <w:p w14:paraId="78EA5B24" w14:textId="77777777" w:rsidR="00395A82" w:rsidRPr="00FC6B21" w:rsidRDefault="00395A82">
            <w:pPr>
              <w:rPr>
                <w:b/>
                <w:sz w:val="18"/>
                <w:szCs w:val="18"/>
              </w:rPr>
            </w:pPr>
          </w:p>
        </w:tc>
        <w:tc>
          <w:tcPr>
            <w:tcW w:w="1226" w:type="dxa"/>
            <w:vMerge w:val="restart"/>
            <w:vAlign w:val="center"/>
          </w:tcPr>
          <w:p w14:paraId="78EA5B25" w14:textId="77777777" w:rsidR="00395A82" w:rsidRPr="00FC6B21" w:rsidRDefault="00E33BC8">
            <w:pPr>
              <w:jc w:val="center"/>
              <w:rPr>
                <w:b/>
                <w:sz w:val="18"/>
                <w:szCs w:val="18"/>
              </w:rPr>
            </w:pPr>
            <w:r w:rsidRPr="00FC6B21">
              <w:rPr>
                <w:b/>
                <w:sz w:val="18"/>
                <w:szCs w:val="18"/>
              </w:rPr>
              <w:t>学术训练</w:t>
            </w:r>
          </w:p>
        </w:tc>
        <w:tc>
          <w:tcPr>
            <w:tcW w:w="3516" w:type="dxa"/>
            <w:vAlign w:val="center"/>
          </w:tcPr>
          <w:p w14:paraId="78EA5B26" w14:textId="77777777" w:rsidR="00395A82" w:rsidRPr="00FC6B21" w:rsidRDefault="00E33BC8">
            <w:pPr>
              <w:rPr>
                <w:sz w:val="18"/>
                <w:szCs w:val="18"/>
              </w:rPr>
            </w:pPr>
            <w:r w:rsidRPr="00FC6B21">
              <w:rPr>
                <w:sz w:val="18"/>
                <w:szCs w:val="18"/>
              </w:rPr>
              <w:t>中期筛选</w:t>
            </w:r>
          </w:p>
        </w:tc>
        <w:tc>
          <w:tcPr>
            <w:tcW w:w="1277" w:type="dxa"/>
            <w:vAlign w:val="center"/>
          </w:tcPr>
          <w:p w14:paraId="78EA5B27" w14:textId="77777777" w:rsidR="00395A82" w:rsidRPr="00FC6B21" w:rsidRDefault="00395A82">
            <w:pPr>
              <w:jc w:val="center"/>
              <w:rPr>
                <w:sz w:val="18"/>
                <w:szCs w:val="18"/>
              </w:rPr>
            </w:pPr>
          </w:p>
        </w:tc>
        <w:tc>
          <w:tcPr>
            <w:tcW w:w="709" w:type="dxa"/>
            <w:vAlign w:val="center"/>
          </w:tcPr>
          <w:p w14:paraId="78EA5B28" w14:textId="77777777" w:rsidR="00395A82" w:rsidRPr="00FC6B21" w:rsidRDefault="00395A82">
            <w:pPr>
              <w:jc w:val="center"/>
              <w:rPr>
                <w:sz w:val="18"/>
                <w:szCs w:val="18"/>
              </w:rPr>
            </w:pPr>
          </w:p>
        </w:tc>
        <w:tc>
          <w:tcPr>
            <w:tcW w:w="709" w:type="dxa"/>
            <w:vAlign w:val="center"/>
          </w:tcPr>
          <w:p w14:paraId="78EA5B29" w14:textId="77777777" w:rsidR="00395A82" w:rsidRPr="00FC6B21" w:rsidRDefault="00E33BC8">
            <w:pPr>
              <w:jc w:val="center"/>
              <w:rPr>
                <w:iCs/>
                <w:sz w:val="18"/>
                <w:szCs w:val="18"/>
              </w:rPr>
            </w:pPr>
            <w:r w:rsidRPr="00FC6B21">
              <w:rPr>
                <w:rFonts w:hint="eastAsia"/>
                <w:iCs/>
                <w:sz w:val="18"/>
                <w:szCs w:val="18"/>
              </w:rPr>
              <w:t>3-6</w:t>
            </w:r>
          </w:p>
        </w:tc>
        <w:tc>
          <w:tcPr>
            <w:tcW w:w="1045" w:type="dxa"/>
            <w:vMerge w:val="restart"/>
            <w:vAlign w:val="center"/>
          </w:tcPr>
          <w:p w14:paraId="78EA5B2A" w14:textId="77777777" w:rsidR="00395A82" w:rsidRPr="00FC6B21" w:rsidRDefault="00E33BC8">
            <w:pPr>
              <w:jc w:val="center"/>
              <w:rPr>
                <w:sz w:val="18"/>
                <w:szCs w:val="18"/>
              </w:rPr>
            </w:pPr>
            <w:r w:rsidRPr="00FC6B21">
              <w:rPr>
                <w:sz w:val="18"/>
                <w:szCs w:val="18"/>
              </w:rPr>
              <w:t>过程管理</w:t>
            </w:r>
          </w:p>
          <w:p w14:paraId="78EA5B2B" w14:textId="77777777" w:rsidR="00395A82" w:rsidRPr="00FC6B21" w:rsidRDefault="00E33BC8">
            <w:pPr>
              <w:jc w:val="center"/>
              <w:rPr>
                <w:sz w:val="18"/>
                <w:szCs w:val="18"/>
              </w:rPr>
            </w:pPr>
            <w:r w:rsidRPr="00FC6B21">
              <w:rPr>
                <w:sz w:val="18"/>
                <w:szCs w:val="18"/>
              </w:rPr>
              <w:t>无学分</w:t>
            </w:r>
          </w:p>
        </w:tc>
      </w:tr>
      <w:tr w:rsidR="00FC6B21" w:rsidRPr="00FC6B21" w14:paraId="78EA5B34" w14:textId="77777777">
        <w:trPr>
          <w:jc w:val="center"/>
        </w:trPr>
        <w:tc>
          <w:tcPr>
            <w:tcW w:w="571" w:type="dxa"/>
            <w:vMerge/>
          </w:tcPr>
          <w:p w14:paraId="78EA5B2D" w14:textId="77777777" w:rsidR="00395A82" w:rsidRPr="00FC6B21" w:rsidRDefault="00395A82">
            <w:pPr>
              <w:rPr>
                <w:b/>
                <w:sz w:val="18"/>
                <w:szCs w:val="18"/>
              </w:rPr>
            </w:pPr>
          </w:p>
        </w:tc>
        <w:tc>
          <w:tcPr>
            <w:tcW w:w="1226" w:type="dxa"/>
            <w:vMerge/>
            <w:vAlign w:val="center"/>
          </w:tcPr>
          <w:p w14:paraId="78EA5B2E" w14:textId="77777777" w:rsidR="00395A82" w:rsidRPr="00FC6B21" w:rsidRDefault="00395A82">
            <w:pPr>
              <w:jc w:val="center"/>
              <w:rPr>
                <w:b/>
                <w:sz w:val="18"/>
                <w:szCs w:val="18"/>
              </w:rPr>
            </w:pPr>
          </w:p>
        </w:tc>
        <w:tc>
          <w:tcPr>
            <w:tcW w:w="3516" w:type="dxa"/>
            <w:vAlign w:val="center"/>
          </w:tcPr>
          <w:p w14:paraId="78EA5B2F" w14:textId="77777777" w:rsidR="00395A82" w:rsidRPr="00FC6B21" w:rsidRDefault="00E33BC8">
            <w:pPr>
              <w:rPr>
                <w:sz w:val="18"/>
                <w:szCs w:val="18"/>
              </w:rPr>
            </w:pPr>
            <w:r w:rsidRPr="00FC6B21">
              <w:rPr>
                <w:sz w:val="18"/>
                <w:szCs w:val="18"/>
              </w:rPr>
              <w:t>论文开题</w:t>
            </w:r>
          </w:p>
        </w:tc>
        <w:tc>
          <w:tcPr>
            <w:tcW w:w="1277" w:type="dxa"/>
            <w:vAlign w:val="center"/>
          </w:tcPr>
          <w:p w14:paraId="78EA5B30" w14:textId="77777777" w:rsidR="00395A82" w:rsidRPr="00FC6B21" w:rsidRDefault="00395A82">
            <w:pPr>
              <w:jc w:val="center"/>
              <w:rPr>
                <w:sz w:val="18"/>
                <w:szCs w:val="18"/>
              </w:rPr>
            </w:pPr>
          </w:p>
        </w:tc>
        <w:tc>
          <w:tcPr>
            <w:tcW w:w="709" w:type="dxa"/>
            <w:vAlign w:val="center"/>
          </w:tcPr>
          <w:p w14:paraId="78EA5B31" w14:textId="77777777" w:rsidR="00395A82" w:rsidRPr="00FC6B21" w:rsidRDefault="00395A82">
            <w:pPr>
              <w:jc w:val="center"/>
              <w:rPr>
                <w:sz w:val="18"/>
                <w:szCs w:val="18"/>
              </w:rPr>
            </w:pPr>
          </w:p>
        </w:tc>
        <w:tc>
          <w:tcPr>
            <w:tcW w:w="709" w:type="dxa"/>
            <w:vAlign w:val="center"/>
          </w:tcPr>
          <w:p w14:paraId="78EA5B32" w14:textId="77777777" w:rsidR="00395A82" w:rsidRPr="00FC6B21" w:rsidRDefault="00E33BC8">
            <w:pPr>
              <w:jc w:val="center"/>
              <w:rPr>
                <w:iCs/>
                <w:sz w:val="18"/>
                <w:szCs w:val="18"/>
              </w:rPr>
            </w:pPr>
            <w:r w:rsidRPr="00FC6B21">
              <w:rPr>
                <w:rFonts w:hint="eastAsia"/>
                <w:iCs/>
                <w:sz w:val="18"/>
                <w:szCs w:val="18"/>
              </w:rPr>
              <w:t>3-6</w:t>
            </w:r>
          </w:p>
        </w:tc>
        <w:tc>
          <w:tcPr>
            <w:tcW w:w="1045" w:type="dxa"/>
            <w:vMerge/>
            <w:vAlign w:val="center"/>
          </w:tcPr>
          <w:p w14:paraId="78EA5B33" w14:textId="77777777" w:rsidR="00395A82" w:rsidRPr="00FC6B21" w:rsidRDefault="00395A82">
            <w:pPr>
              <w:jc w:val="center"/>
              <w:rPr>
                <w:sz w:val="18"/>
                <w:szCs w:val="18"/>
              </w:rPr>
            </w:pPr>
          </w:p>
        </w:tc>
      </w:tr>
      <w:tr w:rsidR="00FC6B21" w:rsidRPr="00FC6B21" w14:paraId="78EA5B3C" w14:textId="77777777">
        <w:trPr>
          <w:jc w:val="center"/>
        </w:trPr>
        <w:tc>
          <w:tcPr>
            <w:tcW w:w="571" w:type="dxa"/>
            <w:vMerge/>
          </w:tcPr>
          <w:p w14:paraId="78EA5B35" w14:textId="77777777" w:rsidR="00395A82" w:rsidRPr="00FC6B21" w:rsidRDefault="00395A82">
            <w:pPr>
              <w:rPr>
                <w:b/>
                <w:sz w:val="18"/>
                <w:szCs w:val="18"/>
              </w:rPr>
            </w:pPr>
          </w:p>
        </w:tc>
        <w:tc>
          <w:tcPr>
            <w:tcW w:w="1226" w:type="dxa"/>
            <w:vMerge/>
            <w:vAlign w:val="center"/>
          </w:tcPr>
          <w:p w14:paraId="78EA5B36" w14:textId="77777777" w:rsidR="00395A82" w:rsidRPr="00FC6B21" w:rsidRDefault="00395A82">
            <w:pPr>
              <w:jc w:val="center"/>
              <w:rPr>
                <w:b/>
                <w:sz w:val="18"/>
                <w:szCs w:val="18"/>
              </w:rPr>
            </w:pPr>
          </w:p>
        </w:tc>
        <w:tc>
          <w:tcPr>
            <w:tcW w:w="3516" w:type="dxa"/>
            <w:vAlign w:val="center"/>
          </w:tcPr>
          <w:p w14:paraId="78EA5B37" w14:textId="77777777" w:rsidR="00395A82" w:rsidRPr="00FC6B21" w:rsidRDefault="00E33BC8">
            <w:pPr>
              <w:rPr>
                <w:sz w:val="18"/>
                <w:szCs w:val="18"/>
              </w:rPr>
            </w:pPr>
            <w:r w:rsidRPr="00FC6B21">
              <w:rPr>
                <w:sz w:val="18"/>
                <w:szCs w:val="18"/>
              </w:rPr>
              <w:t>论文中期进展报告</w:t>
            </w:r>
          </w:p>
        </w:tc>
        <w:tc>
          <w:tcPr>
            <w:tcW w:w="1277" w:type="dxa"/>
            <w:vAlign w:val="center"/>
          </w:tcPr>
          <w:p w14:paraId="78EA5B38" w14:textId="77777777" w:rsidR="00395A82" w:rsidRPr="00FC6B21" w:rsidRDefault="00395A82">
            <w:pPr>
              <w:jc w:val="center"/>
              <w:rPr>
                <w:sz w:val="18"/>
                <w:szCs w:val="18"/>
              </w:rPr>
            </w:pPr>
          </w:p>
        </w:tc>
        <w:tc>
          <w:tcPr>
            <w:tcW w:w="709" w:type="dxa"/>
            <w:vAlign w:val="center"/>
          </w:tcPr>
          <w:p w14:paraId="78EA5B39" w14:textId="77777777" w:rsidR="00395A82" w:rsidRPr="00FC6B21" w:rsidRDefault="00395A82">
            <w:pPr>
              <w:jc w:val="center"/>
              <w:rPr>
                <w:sz w:val="18"/>
                <w:szCs w:val="18"/>
              </w:rPr>
            </w:pPr>
          </w:p>
        </w:tc>
        <w:tc>
          <w:tcPr>
            <w:tcW w:w="709" w:type="dxa"/>
            <w:vAlign w:val="center"/>
          </w:tcPr>
          <w:p w14:paraId="78EA5B3A" w14:textId="77777777" w:rsidR="00395A82" w:rsidRPr="00FC6B21" w:rsidRDefault="00E33BC8">
            <w:pPr>
              <w:jc w:val="center"/>
              <w:rPr>
                <w:iCs/>
                <w:sz w:val="18"/>
                <w:szCs w:val="18"/>
              </w:rPr>
            </w:pPr>
            <w:r w:rsidRPr="00FC6B21">
              <w:rPr>
                <w:rFonts w:hint="eastAsia"/>
                <w:iCs/>
                <w:sz w:val="18"/>
                <w:szCs w:val="18"/>
              </w:rPr>
              <w:t>3-6</w:t>
            </w:r>
          </w:p>
        </w:tc>
        <w:tc>
          <w:tcPr>
            <w:tcW w:w="1045" w:type="dxa"/>
            <w:vMerge/>
          </w:tcPr>
          <w:p w14:paraId="78EA5B3B" w14:textId="77777777" w:rsidR="00395A82" w:rsidRPr="00FC6B21" w:rsidRDefault="00395A82">
            <w:pPr>
              <w:jc w:val="center"/>
              <w:rPr>
                <w:sz w:val="18"/>
                <w:szCs w:val="18"/>
              </w:rPr>
            </w:pPr>
          </w:p>
        </w:tc>
      </w:tr>
      <w:tr w:rsidR="00FC6B21" w:rsidRPr="00FC6B21" w14:paraId="78EA5B44" w14:textId="77777777">
        <w:trPr>
          <w:jc w:val="center"/>
        </w:trPr>
        <w:tc>
          <w:tcPr>
            <w:tcW w:w="571" w:type="dxa"/>
            <w:vMerge/>
          </w:tcPr>
          <w:p w14:paraId="78EA5B3D" w14:textId="77777777" w:rsidR="00395A82" w:rsidRPr="00FC6B21" w:rsidRDefault="00395A82">
            <w:pPr>
              <w:rPr>
                <w:b/>
                <w:sz w:val="18"/>
                <w:szCs w:val="18"/>
              </w:rPr>
            </w:pPr>
          </w:p>
        </w:tc>
        <w:tc>
          <w:tcPr>
            <w:tcW w:w="1226" w:type="dxa"/>
            <w:vMerge/>
            <w:vAlign w:val="center"/>
          </w:tcPr>
          <w:p w14:paraId="78EA5B3E" w14:textId="77777777" w:rsidR="00395A82" w:rsidRPr="00FC6B21" w:rsidRDefault="00395A82">
            <w:pPr>
              <w:jc w:val="center"/>
              <w:rPr>
                <w:b/>
                <w:sz w:val="18"/>
                <w:szCs w:val="18"/>
              </w:rPr>
            </w:pPr>
          </w:p>
        </w:tc>
        <w:tc>
          <w:tcPr>
            <w:tcW w:w="3516" w:type="dxa"/>
            <w:vAlign w:val="center"/>
          </w:tcPr>
          <w:p w14:paraId="78EA5B3F" w14:textId="77777777" w:rsidR="00395A82" w:rsidRPr="00FC6B21" w:rsidRDefault="00E33BC8">
            <w:pPr>
              <w:rPr>
                <w:sz w:val="18"/>
                <w:szCs w:val="18"/>
              </w:rPr>
            </w:pPr>
            <w:r w:rsidRPr="00FC6B21">
              <w:rPr>
                <w:sz w:val="18"/>
                <w:szCs w:val="18"/>
              </w:rPr>
              <w:t>论文预答辩</w:t>
            </w:r>
          </w:p>
        </w:tc>
        <w:tc>
          <w:tcPr>
            <w:tcW w:w="1277" w:type="dxa"/>
            <w:vAlign w:val="center"/>
          </w:tcPr>
          <w:p w14:paraId="78EA5B40" w14:textId="77777777" w:rsidR="00395A82" w:rsidRPr="00FC6B21" w:rsidRDefault="00395A82">
            <w:pPr>
              <w:jc w:val="center"/>
              <w:rPr>
                <w:sz w:val="18"/>
                <w:szCs w:val="18"/>
              </w:rPr>
            </w:pPr>
          </w:p>
        </w:tc>
        <w:tc>
          <w:tcPr>
            <w:tcW w:w="709" w:type="dxa"/>
            <w:vAlign w:val="center"/>
          </w:tcPr>
          <w:p w14:paraId="78EA5B41" w14:textId="77777777" w:rsidR="00395A82" w:rsidRPr="00FC6B21" w:rsidRDefault="00395A82">
            <w:pPr>
              <w:jc w:val="center"/>
              <w:rPr>
                <w:sz w:val="18"/>
                <w:szCs w:val="18"/>
              </w:rPr>
            </w:pPr>
          </w:p>
        </w:tc>
        <w:tc>
          <w:tcPr>
            <w:tcW w:w="709" w:type="dxa"/>
            <w:vAlign w:val="center"/>
          </w:tcPr>
          <w:p w14:paraId="78EA5B42" w14:textId="77777777" w:rsidR="00395A82" w:rsidRPr="00FC6B21" w:rsidRDefault="00E33BC8">
            <w:pPr>
              <w:jc w:val="center"/>
              <w:rPr>
                <w:iCs/>
                <w:sz w:val="18"/>
                <w:szCs w:val="18"/>
              </w:rPr>
            </w:pPr>
            <w:r w:rsidRPr="00FC6B21">
              <w:rPr>
                <w:rFonts w:hint="eastAsia"/>
                <w:iCs/>
                <w:sz w:val="18"/>
                <w:szCs w:val="18"/>
              </w:rPr>
              <w:t>3-6</w:t>
            </w:r>
          </w:p>
        </w:tc>
        <w:tc>
          <w:tcPr>
            <w:tcW w:w="1045" w:type="dxa"/>
            <w:vMerge/>
          </w:tcPr>
          <w:p w14:paraId="78EA5B43" w14:textId="77777777" w:rsidR="00395A82" w:rsidRPr="00FC6B21" w:rsidRDefault="00395A82">
            <w:pPr>
              <w:jc w:val="center"/>
              <w:rPr>
                <w:sz w:val="18"/>
                <w:szCs w:val="18"/>
              </w:rPr>
            </w:pPr>
          </w:p>
        </w:tc>
      </w:tr>
      <w:tr w:rsidR="00FC6B21" w:rsidRPr="00FC6B21" w14:paraId="78EA5B4C" w14:textId="77777777">
        <w:trPr>
          <w:jc w:val="center"/>
        </w:trPr>
        <w:tc>
          <w:tcPr>
            <w:tcW w:w="571" w:type="dxa"/>
            <w:vMerge/>
          </w:tcPr>
          <w:p w14:paraId="78EA5B45" w14:textId="77777777" w:rsidR="00395A82" w:rsidRPr="00FC6B21" w:rsidRDefault="00395A82">
            <w:pPr>
              <w:rPr>
                <w:sz w:val="18"/>
                <w:szCs w:val="18"/>
              </w:rPr>
            </w:pPr>
          </w:p>
        </w:tc>
        <w:tc>
          <w:tcPr>
            <w:tcW w:w="1226" w:type="dxa"/>
            <w:vMerge/>
          </w:tcPr>
          <w:p w14:paraId="78EA5B46" w14:textId="77777777" w:rsidR="00395A82" w:rsidRPr="00FC6B21" w:rsidRDefault="00395A82">
            <w:pPr>
              <w:jc w:val="center"/>
              <w:rPr>
                <w:sz w:val="18"/>
                <w:szCs w:val="18"/>
              </w:rPr>
            </w:pPr>
          </w:p>
        </w:tc>
        <w:tc>
          <w:tcPr>
            <w:tcW w:w="3516" w:type="dxa"/>
            <w:vAlign w:val="center"/>
          </w:tcPr>
          <w:p w14:paraId="78EA5B47" w14:textId="77777777" w:rsidR="00395A82" w:rsidRPr="00FC6B21" w:rsidRDefault="00E33BC8">
            <w:pPr>
              <w:rPr>
                <w:sz w:val="18"/>
                <w:szCs w:val="18"/>
              </w:rPr>
            </w:pPr>
            <w:r w:rsidRPr="00FC6B21">
              <w:rPr>
                <w:sz w:val="18"/>
                <w:szCs w:val="18"/>
              </w:rPr>
              <w:t>论文评审</w:t>
            </w:r>
          </w:p>
        </w:tc>
        <w:tc>
          <w:tcPr>
            <w:tcW w:w="1277" w:type="dxa"/>
            <w:vAlign w:val="center"/>
          </w:tcPr>
          <w:p w14:paraId="78EA5B48" w14:textId="77777777" w:rsidR="00395A82" w:rsidRPr="00FC6B21" w:rsidRDefault="00395A82">
            <w:pPr>
              <w:jc w:val="center"/>
              <w:rPr>
                <w:sz w:val="18"/>
                <w:szCs w:val="18"/>
              </w:rPr>
            </w:pPr>
          </w:p>
        </w:tc>
        <w:tc>
          <w:tcPr>
            <w:tcW w:w="709" w:type="dxa"/>
            <w:vAlign w:val="center"/>
          </w:tcPr>
          <w:p w14:paraId="78EA5B49" w14:textId="77777777" w:rsidR="00395A82" w:rsidRPr="00FC6B21" w:rsidRDefault="00395A82">
            <w:pPr>
              <w:jc w:val="center"/>
              <w:rPr>
                <w:sz w:val="18"/>
                <w:szCs w:val="18"/>
              </w:rPr>
            </w:pPr>
          </w:p>
        </w:tc>
        <w:tc>
          <w:tcPr>
            <w:tcW w:w="709" w:type="dxa"/>
            <w:vAlign w:val="center"/>
          </w:tcPr>
          <w:p w14:paraId="78EA5B4A" w14:textId="77777777" w:rsidR="00395A82" w:rsidRPr="00FC6B21" w:rsidRDefault="00E33BC8">
            <w:pPr>
              <w:jc w:val="center"/>
              <w:rPr>
                <w:sz w:val="18"/>
                <w:szCs w:val="18"/>
              </w:rPr>
            </w:pPr>
            <w:r w:rsidRPr="00FC6B21">
              <w:rPr>
                <w:rFonts w:hint="eastAsia"/>
                <w:sz w:val="18"/>
                <w:szCs w:val="18"/>
              </w:rPr>
              <w:t>8</w:t>
            </w:r>
          </w:p>
        </w:tc>
        <w:tc>
          <w:tcPr>
            <w:tcW w:w="1045" w:type="dxa"/>
            <w:vMerge/>
          </w:tcPr>
          <w:p w14:paraId="78EA5B4B" w14:textId="77777777" w:rsidR="00395A82" w:rsidRPr="00FC6B21" w:rsidRDefault="00395A82">
            <w:pPr>
              <w:jc w:val="center"/>
              <w:rPr>
                <w:sz w:val="18"/>
                <w:szCs w:val="18"/>
              </w:rPr>
            </w:pPr>
          </w:p>
        </w:tc>
      </w:tr>
      <w:tr w:rsidR="00FC6B21" w:rsidRPr="00FC6B21" w14:paraId="78EA5B54" w14:textId="77777777">
        <w:trPr>
          <w:jc w:val="center"/>
        </w:trPr>
        <w:tc>
          <w:tcPr>
            <w:tcW w:w="571" w:type="dxa"/>
            <w:vMerge/>
          </w:tcPr>
          <w:p w14:paraId="78EA5B4D" w14:textId="77777777" w:rsidR="00395A82" w:rsidRPr="00FC6B21" w:rsidRDefault="00395A82">
            <w:pPr>
              <w:rPr>
                <w:sz w:val="18"/>
                <w:szCs w:val="18"/>
              </w:rPr>
            </w:pPr>
          </w:p>
        </w:tc>
        <w:tc>
          <w:tcPr>
            <w:tcW w:w="1226" w:type="dxa"/>
            <w:vMerge/>
          </w:tcPr>
          <w:p w14:paraId="78EA5B4E" w14:textId="77777777" w:rsidR="00395A82" w:rsidRPr="00FC6B21" w:rsidRDefault="00395A82">
            <w:pPr>
              <w:jc w:val="center"/>
              <w:rPr>
                <w:sz w:val="18"/>
                <w:szCs w:val="18"/>
              </w:rPr>
            </w:pPr>
          </w:p>
        </w:tc>
        <w:tc>
          <w:tcPr>
            <w:tcW w:w="3516" w:type="dxa"/>
            <w:vAlign w:val="center"/>
          </w:tcPr>
          <w:p w14:paraId="78EA5B4F" w14:textId="77777777" w:rsidR="00395A82" w:rsidRPr="00FC6B21" w:rsidRDefault="00E33BC8">
            <w:pPr>
              <w:rPr>
                <w:sz w:val="18"/>
                <w:szCs w:val="18"/>
              </w:rPr>
            </w:pPr>
            <w:r w:rsidRPr="00FC6B21">
              <w:rPr>
                <w:sz w:val="18"/>
                <w:szCs w:val="18"/>
              </w:rPr>
              <w:t>论文答辩</w:t>
            </w:r>
          </w:p>
        </w:tc>
        <w:tc>
          <w:tcPr>
            <w:tcW w:w="1277" w:type="dxa"/>
            <w:vAlign w:val="center"/>
          </w:tcPr>
          <w:p w14:paraId="78EA5B50" w14:textId="77777777" w:rsidR="00395A82" w:rsidRPr="00FC6B21" w:rsidRDefault="00395A82">
            <w:pPr>
              <w:jc w:val="center"/>
              <w:rPr>
                <w:sz w:val="18"/>
                <w:szCs w:val="18"/>
              </w:rPr>
            </w:pPr>
          </w:p>
        </w:tc>
        <w:tc>
          <w:tcPr>
            <w:tcW w:w="709" w:type="dxa"/>
            <w:vAlign w:val="center"/>
          </w:tcPr>
          <w:p w14:paraId="78EA5B51" w14:textId="77777777" w:rsidR="00395A82" w:rsidRPr="00FC6B21" w:rsidRDefault="00395A82">
            <w:pPr>
              <w:jc w:val="center"/>
              <w:rPr>
                <w:sz w:val="18"/>
                <w:szCs w:val="18"/>
              </w:rPr>
            </w:pPr>
          </w:p>
        </w:tc>
        <w:tc>
          <w:tcPr>
            <w:tcW w:w="709" w:type="dxa"/>
            <w:vAlign w:val="center"/>
          </w:tcPr>
          <w:p w14:paraId="78EA5B52" w14:textId="77777777" w:rsidR="00395A82" w:rsidRPr="00FC6B21" w:rsidRDefault="00E33BC8">
            <w:pPr>
              <w:jc w:val="center"/>
              <w:rPr>
                <w:sz w:val="18"/>
                <w:szCs w:val="18"/>
              </w:rPr>
            </w:pPr>
            <w:r w:rsidRPr="00FC6B21">
              <w:rPr>
                <w:rFonts w:hint="eastAsia"/>
                <w:sz w:val="18"/>
                <w:szCs w:val="18"/>
              </w:rPr>
              <w:t>8</w:t>
            </w:r>
          </w:p>
        </w:tc>
        <w:tc>
          <w:tcPr>
            <w:tcW w:w="1045" w:type="dxa"/>
            <w:vMerge/>
          </w:tcPr>
          <w:p w14:paraId="78EA5B53" w14:textId="77777777" w:rsidR="00395A82" w:rsidRPr="00FC6B21" w:rsidRDefault="00395A82">
            <w:pPr>
              <w:jc w:val="center"/>
              <w:rPr>
                <w:sz w:val="18"/>
                <w:szCs w:val="18"/>
              </w:rPr>
            </w:pPr>
          </w:p>
        </w:tc>
      </w:tr>
    </w:tbl>
    <w:p w14:paraId="78EA5B55" w14:textId="77777777" w:rsidR="00395A82" w:rsidRPr="00FC6B21" w:rsidRDefault="00E33BC8">
      <w:pPr>
        <w:spacing w:line="440" w:lineRule="exact"/>
        <w:ind w:firstLineChars="200" w:firstLine="480"/>
        <w:rPr>
          <w:rFonts w:eastAsiaTheme="minorEastAsia"/>
          <w:bCs/>
          <w:sz w:val="24"/>
        </w:rPr>
      </w:pPr>
      <w:r w:rsidRPr="00FC6B21">
        <w:rPr>
          <w:rFonts w:eastAsiaTheme="minorEastAsia"/>
          <w:bCs/>
          <w:sz w:val="24"/>
        </w:rPr>
        <w:t>*</w:t>
      </w:r>
      <w:r w:rsidRPr="00FC6B21">
        <w:rPr>
          <w:rFonts w:eastAsiaTheme="minorEastAsia"/>
          <w:bCs/>
          <w:sz w:val="24"/>
        </w:rPr>
        <w:t>公共外语课程按入学时的外国语考试科目修读相关语种。</w:t>
      </w:r>
    </w:p>
    <w:p w14:paraId="78EA5B56" w14:textId="77777777" w:rsidR="00395A82" w:rsidRPr="00FC6B21" w:rsidRDefault="00E33BC8">
      <w:pPr>
        <w:spacing w:line="440" w:lineRule="exact"/>
        <w:ind w:firstLineChars="200" w:firstLine="560"/>
        <w:rPr>
          <w:rFonts w:eastAsia="黑体"/>
          <w:bCs/>
          <w:sz w:val="28"/>
          <w:szCs w:val="28"/>
        </w:rPr>
      </w:pPr>
      <w:r w:rsidRPr="00FC6B21">
        <w:rPr>
          <w:rFonts w:eastAsia="黑体"/>
          <w:bCs/>
          <w:sz w:val="28"/>
          <w:szCs w:val="28"/>
        </w:rPr>
        <w:t>十</w:t>
      </w:r>
      <w:r w:rsidRPr="00FC6B21">
        <w:rPr>
          <w:rFonts w:eastAsia="黑体" w:hint="eastAsia"/>
          <w:bCs/>
          <w:sz w:val="28"/>
          <w:szCs w:val="28"/>
        </w:rPr>
        <w:t>三</w:t>
      </w:r>
      <w:r w:rsidRPr="00FC6B21">
        <w:rPr>
          <w:rFonts w:eastAsia="黑体"/>
          <w:bCs/>
          <w:sz w:val="28"/>
          <w:szCs w:val="28"/>
        </w:rPr>
        <w:t>、其他需要说明事项</w:t>
      </w:r>
    </w:p>
    <w:p w14:paraId="78EA5C9D" w14:textId="62368FC1" w:rsidR="00395A82" w:rsidRPr="00FC6B21" w:rsidRDefault="00E33BC8" w:rsidP="00BC0D9A">
      <w:pPr>
        <w:spacing w:line="440" w:lineRule="exact"/>
        <w:ind w:firstLineChars="200" w:firstLine="480"/>
        <w:rPr>
          <w:rFonts w:eastAsiaTheme="minorEastAsia"/>
          <w:bCs/>
          <w:sz w:val="24"/>
        </w:rPr>
      </w:pPr>
      <w:r w:rsidRPr="00FC6B21">
        <w:rPr>
          <w:rFonts w:eastAsiaTheme="minorEastAsia"/>
          <w:bCs/>
          <w:sz w:val="24"/>
        </w:rPr>
        <w:t>1.</w:t>
      </w:r>
      <w:r w:rsidR="00BC0D9A" w:rsidRPr="00FC6B21">
        <w:rPr>
          <w:rFonts w:eastAsiaTheme="minorEastAsia" w:hint="eastAsia"/>
          <w:bCs/>
          <w:sz w:val="24"/>
        </w:rPr>
        <w:t xml:space="preserve"> </w:t>
      </w:r>
      <w:r w:rsidRPr="00FC6B21">
        <w:rPr>
          <w:rFonts w:eastAsiaTheme="minorEastAsia"/>
          <w:bCs/>
          <w:sz w:val="24"/>
        </w:rPr>
        <w:t>毕业总学分：</w:t>
      </w:r>
      <w:r w:rsidRPr="00FC6B21">
        <w:rPr>
          <w:rFonts w:eastAsiaTheme="minorEastAsia" w:hint="eastAsia"/>
          <w:bCs/>
          <w:sz w:val="24"/>
        </w:rPr>
        <w:t>学位课</w:t>
      </w:r>
      <w:r w:rsidRPr="00FC6B21">
        <w:rPr>
          <w:rFonts w:eastAsiaTheme="minorEastAsia"/>
          <w:bCs/>
          <w:sz w:val="24"/>
        </w:rPr>
        <w:t>+</w:t>
      </w:r>
      <w:r w:rsidRPr="00FC6B21">
        <w:rPr>
          <w:rFonts w:eastAsiaTheme="minorEastAsia" w:hint="eastAsia"/>
          <w:bCs/>
          <w:sz w:val="24"/>
        </w:rPr>
        <w:t>非学位课</w:t>
      </w:r>
      <w:r w:rsidRPr="00FC6B21">
        <w:rPr>
          <w:rFonts w:eastAsiaTheme="minorEastAsia"/>
          <w:bCs/>
          <w:sz w:val="24"/>
        </w:rPr>
        <w:t>+</w:t>
      </w:r>
      <w:r w:rsidRPr="00FC6B21">
        <w:rPr>
          <w:rFonts w:eastAsiaTheme="minorEastAsia"/>
          <w:bCs/>
          <w:sz w:val="24"/>
        </w:rPr>
        <w:t>必修环节。</w:t>
      </w:r>
    </w:p>
    <w:sectPr w:rsidR="00395A82" w:rsidRPr="00FC6B21">
      <w:pgSz w:w="11906" w:h="16838"/>
      <w:pgMar w:top="1418" w:right="1418" w:bottom="1247"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E7B4D3" w14:textId="77777777" w:rsidR="002F0223" w:rsidRDefault="002F0223" w:rsidP="00BC0D9A">
      <w:r>
        <w:separator/>
      </w:r>
    </w:p>
  </w:endnote>
  <w:endnote w:type="continuationSeparator" w:id="0">
    <w:p w14:paraId="75100924" w14:textId="77777777" w:rsidR="002F0223" w:rsidRDefault="002F0223" w:rsidP="00BC0D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华文行楷">
    <w:panose1 w:val="02010800040101010101"/>
    <w:charset w:val="86"/>
    <w:family w:val="auto"/>
    <w:pitch w:val="variable"/>
    <w:sig w:usb0="00000001" w:usb1="080F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D273FB" w14:textId="77777777" w:rsidR="002F0223" w:rsidRDefault="002F0223" w:rsidP="00BC0D9A">
      <w:r>
        <w:separator/>
      </w:r>
    </w:p>
  </w:footnote>
  <w:footnote w:type="continuationSeparator" w:id="0">
    <w:p w14:paraId="67AC1ACD" w14:textId="77777777" w:rsidR="002F0223" w:rsidRDefault="002F0223" w:rsidP="00BC0D9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FF3FEE"/>
    <w:multiLevelType w:val="multilevel"/>
    <w:tmpl w:val="05FF3FEE"/>
    <w:lvl w:ilvl="0">
      <w:start w:val="1"/>
      <w:numFmt w:val="decimal"/>
      <w:lvlText w:val="%1."/>
      <w:lvlJc w:val="left"/>
      <w:pPr>
        <w:ind w:left="840" w:hanging="360"/>
      </w:pPr>
      <w:rPr>
        <w:rFonts w:hint="default"/>
      </w:rPr>
    </w:lvl>
    <w:lvl w:ilvl="1">
      <w:start w:val="1"/>
      <w:numFmt w:val="lowerLetter"/>
      <w:lvlText w:val="%2)"/>
      <w:lvlJc w:val="left"/>
      <w:pPr>
        <w:ind w:left="1360" w:hanging="440"/>
      </w:pPr>
    </w:lvl>
    <w:lvl w:ilvl="2">
      <w:start w:val="1"/>
      <w:numFmt w:val="lowerRoman"/>
      <w:lvlText w:val="%3."/>
      <w:lvlJc w:val="right"/>
      <w:pPr>
        <w:ind w:left="1800" w:hanging="440"/>
      </w:pPr>
    </w:lvl>
    <w:lvl w:ilvl="3">
      <w:start w:val="1"/>
      <w:numFmt w:val="decimal"/>
      <w:lvlText w:val="%4."/>
      <w:lvlJc w:val="left"/>
      <w:pPr>
        <w:ind w:left="2240" w:hanging="440"/>
      </w:pPr>
    </w:lvl>
    <w:lvl w:ilvl="4">
      <w:start w:val="1"/>
      <w:numFmt w:val="lowerLetter"/>
      <w:lvlText w:val="%5)"/>
      <w:lvlJc w:val="left"/>
      <w:pPr>
        <w:ind w:left="2680" w:hanging="440"/>
      </w:pPr>
    </w:lvl>
    <w:lvl w:ilvl="5">
      <w:start w:val="1"/>
      <w:numFmt w:val="lowerRoman"/>
      <w:lvlText w:val="%6."/>
      <w:lvlJc w:val="right"/>
      <w:pPr>
        <w:ind w:left="3120" w:hanging="440"/>
      </w:pPr>
    </w:lvl>
    <w:lvl w:ilvl="6">
      <w:start w:val="1"/>
      <w:numFmt w:val="decimal"/>
      <w:lvlText w:val="%7."/>
      <w:lvlJc w:val="left"/>
      <w:pPr>
        <w:ind w:left="3560" w:hanging="440"/>
      </w:pPr>
    </w:lvl>
    <w:lvl w:ilvl="7">
      <w:start w:val="1"/>
      <w:numFmt w:val="lowerLetter"/>
      <w:lvlText w:val="%8)"/>
      <w:lvlJc w:val="left"/>
      <w:pPr>
        <w:ind w:left="4000" w:hanging="440"/>
      </w:pPr>
    </w:lvl>
    <w:lvl w:ilvl="8">
      <w:start w:val="1"/>
      <w:numFmt w:val="lowerRoman"/>
      <w:lvlText w:val="%9."/>
      <w:lvlJc w:val="right"/>
      <w:pPr>
        <w:ind w:left="444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B0B"/>
    <w:rsid w:val="00000F48"/>
    <w:rsid w:val="000017BB"/>
    <w:rsid w:val="00001FAC"/>
    <w:rsid w:val="00002A1A"/>
    <w:rsid w:val="00003AB1"/>
    <w:rsid w:val="00004207"/>
    <w:rsid w:val="0000444C"/>
    <w:rsid w:val="000045F0"/>
    <w:rsid w:val="00004834"/>
    <w:rsid w:val="000051FF"/>
    <w:rsid w:val="00005540"/>
    <w:rsid w:val="00005A23"/>
    <w:rsid w:val="00006E04"/>
    <w:rsid w:val="0000780D"/>
    <w:rsid w:val="00011169"/>
    <w:rsid w:val="00011E8C"/>
    <w:rsid w:val="00012EFE"/>
    <w:rsid w:val="0001365A"/>
    <w:rsid w:val="000136E9"/>
    <w:rsid w:val="00013F55"/>
    <w:rsid w:val="00015266"/>
    <w:rsid w:val="000154B5"/>
    <w:rsid w:val="00015E88"/>
    <w:rsid w:val="000165A8"/>
    <w:rsid w:val="0002007B"/>
    <w:rsid w:val="0002191D"/>
    <w:rsid w:val="00021FF7"/>
    <w:rsid w:val="000229B8"/>
    <w:rsid w:val="000253FB"/>
    <w:rsid w:val="0002553A"/>
    <w:rsid w:val="00025715"/>
    <w:rsid w:val="00025D34"/>
    <w:rsid w:val="000266E2"/>
    <w:rsid w:val="00026ED3"/>
    <w:rsid w:val="00026F8F"/>
    <w:rsid w:val="00027376"/>
    <w:rsid w:val="000312C8"/>
    <w:rsid w:val="00031719"/>
    <w:rsid w:val="00031B61"/>
    <w:rsid w:val="00032C19"/>
    <w:rsid w:val="0003428C"/>
    <w:rsid w:val="00034692"/>
    <w:rsid w:val="00035A07"/>
    <w:rsid w:val="0003630A"/>
    <w:rsid w:val="0003798D"/>
    <w:rsid w:val="00037AC5"/>
    <w:rsid w:val="0004067E"/>
    <w:rsid w:val="000420E7"/>
    <w:rsid w:val="00042271"/>
    <w:rsid w:val="000425E4"/>
    <w:rsid w:val="00042ED8"/>
    <w:rsid w:val="0004377A"/>
    <w:rsid w:val="0004455C"/>
    <w:rsid w:val="000445C9"/>
    <w:rsid w:val="0004468A"/>
    <w:rsid w:val="000446F6"/>
    <w:rsid w:val="00044B1B"/>
    <w:rsid w:val="00045490"/>
    <w:rsid w:val="00045566"/>
    <w:rsid w:val="000462ED"/>
    <w:rsid w:val="00046784"/>
    <w:rsid w:val="00046EFF"/>
    <w:rsid w:val="00047780"/>
    <w:rsid w:val="00050093"/>
    <w:rsid w:val="00050525"/>
    <w:rsid w:val="000517AD"/>
    <w:rsid w:val="0005309E"/>
    <w:rsid w:val="00053173"/>
    <w:rsid w:val="00054712"/>
    <w:rsid w:val="00054F25"/>
    <w:rsid w:val="0005512A"/>
    <w:rsid w:val="00060C9E"/>
    <w:rsid w:val="00060E5A"/>
    <w:rsid w:val="00061443"/>
    <w:rsid w:val="00061DCD"/>
    <w:rsid w:val="000627FF"/>
    <w:rsid w:val="00065525"/>
    <w:rsid w:val="00065668"/>
    <w:rsid w:val="00065862"/>
    <w:rsid w:val="00067DA2"/>
    <w:rsid w:val="00070FB5"/>
    <w:rsid w:val="00073226"/>
    <w:rsid w:val="00074C0D"/>
    <w:rsid w:val="00077394"/>
    <w:rsid w:val="000773B4"/>
    <w:rsid w:val="000777E4"/>
    <w:rsid w:val="00080077"/>
    <w:rsid w:val="0008043C"/>
    <w:rsid w:val="000808AC"/>
    <w:rsid w:val="000819A1"/>
    <w:rsid w:val="00081ED3"/>
    <w:rsid w:val="00082A32"/>
    <w:rsid w:val="000846F8"/>
    <w:rsid w:val="00084EE7"/>
    <w:rsid w:val="00085ED4"/>
    <w:rsid w:val="000865C0"/>
    <w:rsid w:val="00086A2D"/>
    <w:rsid w:val="00087718"/>
    <w:rsid w:val="000877D8"/>
    <w:rsid w:val="00087BB6"/>
    <w:rsid w:val="000903CF"/>
    <w:rsid w:val="00091106"/>
    <w:rsid w:val="00093E55"/>
    <w:rsid w:val="00094EF5"/>
    <w:rsid w:val="00095FAE"/>
    <w:rsid w:val="000A0C3E"/>
    <w:rsid w:val="000A1577"/>
    <w:rsid w:val="000A1769"/>
    <w:rsid w:val="000A227E"/>
    <w:rsid w:val="000A422B"/>
    <w:rsid w:val="000A46F4"/>
    <w:rsid w:val="000A47A2"/>
    <w:rsid w:val="000A48BC"/>
    <w:rsid w:val="000A58BB"/>
    <w:rsid w:val="000A59A1"/>
    <w:rsid w:val="000A5AEB"/>
    <w:rsid w:val="000A6B0F"/>
    <w:rsid w:val="000A6FBD"/>
    <w:rsid w:val="000A7196"/>
    <w:rsid w:val="000A73F2"/>
    <w:rsid w:val="000A7E9B"/>
    <w:rsid w:val="000B10CA"/>
    <w:rsid w:val="000B1176"/>
    <w:rsid w:val="000B3404"/>
    <w:rsid w:val="000B36CF"/>
    <w:rsid w:val="000B3A32"/>
    <w:rsid w:val="000B3F63"/>
    <w:rsid w:val="000B4084"/>
    <w:rsid w:val="000B596C"/>
    <w:rsid w:val="000B5B40"/>
    <w:rsid w:val="000C1C39"/>
    <w:rsid w:val="000C1DF1"/>
    <w:rsid w:val="000C229D"/>
    <w:rsid w:val="000C684D"/>
    <w:rsid w:val="000C7109"/>
    <w:rsid w:val="000C7B56"/>
    <w:rsid w:val="000D0856"/>
    <w:rsid w:val="000D0CA9"/>
    <w:rsid w:val="000D21C4"/>
    <w:rsid w:val="000D2324"/>
    <w:rsid w:val="000D3BAB"/>
    <w:rsid w:val="000D3D52"/>
    <w:rsid w:val="000D41D0"/>
    <w:rsid w:val="000D6149"/>
    <w:rsid w:val="000D6CC0"/>
    <w:rsid w:val="000D6CD9"/>
    <w:rsid w:val="000D71B2"/>
    <w:rsid w:val="000E0380"/>
    <w:rsid w:val="000E2728"/>
    <w:rsid w:val="000E51AE"/>
    <w:rsid w:val="000E5229"/>
    <w:rsid w:val="000E58F5"/>
    <w:rsid w:val="000E59E2"/>
    <w:rsid w:val="000F12FD"/>
    <w:rsid w:val="000F21F3"/>
    <w:rsid w:val="000F238B"/>
    <w:rsid w:val="000F2DCE"/>
    <w:rsid w:val="000F2E11"/>
    <w:rsid w:val="000F3134"/>
    <w:rsid w:val="000F335A"/>
    <w:rsid w:val="000F3809"/>
    <w:rsid w:val="000F4E87"/>
    <w:rsid w:val="001004D8"/>
    <w:rsid w:val="001007BE"/>
    <w:rsid w:val="00100A1C"/>
    <w:rsid w:val="001015A9"/>
    <w:rsid w:val="00101F57"/>
    <w:rsid w:val="00102EBC"/>
    <w:rsid w:val="00104300"/>
    <w:rsid w:val="00104B89"/>
    <w:rsid w:val="00104BB1"/>
    <w:rsid w:val="0010579B"/>
    <w:rsid w:val="00105E20"/>
    <w:rsid w:val="001101F5"/>
    <w:rsid w:val="00110577"/>
    <w:rsid w:val="00110911"/>
    <w:rsid w:val="00110D6C"/>
    <w:rsid w:val="00111BCA"/>
    <w:rsid w:val="0011294E"/>
    <w:rsid w:val="00112E68"/>
    <w:rsid w:val="00113B61"/>
    <w:rsid w:val="00114345"/>
    <w:rsid w:val="00115E4B"/>
    <w:rsid w:val="00116DAF"/>
    <w:rsid w:val="00116ED7"/>
    <w:rsid w:val="0011773A"/>
    <w:rsid w:val="00117E96"/>
    <w:rsid w:val="00120046"/>
    <w:rsid w:val="001200D3"/>
    <w:rsid w:val="001201FC"/>
    <w:rsid w:val="00123074"/>
    <w:rsid w:val="001252CE"/>
    <w:rsid w:val="0012572F"/>
    <w:rsid w:val="00127001"/>
    <w:rsid w:val="00127003"/>
    <w:rsid w:val="00127186"/>
    <w:rsid w:val="0012727D"/>
    <w:rsid w:val="001276A4"/>
    <w:rsid w:val="001305B0"/>
    <w:rsid w:val="00130B1A"/>
    <w:rsid w:val="0013275E"/>
    <w:rsid w:val="0013293E"/>
    <w:rsid w:val="0013294F"/>
    <w:rsid w:val="001330A5"/>
    <w:rsid w:val="00133EFF"/>
    <w:rsid w:val="00134042"/>
    <w:rsid w:val="001340D6"/>
    <w:rsid w:val="001340EE"/>
    <w:rsid w:val="001342C9"/>
    <w:rsid w:val="0013523E"/>
    <w:rsid w:val="00135DD4"/>
    <w:rsid w:val="00136E0A"/>
    <w:rsid w:val="00140848"/>
    <w:rsid w:val="0014145D"/>
    <w:rsid w:val="00141A90"/>
    <w:rsid w:val="00141C03"/>
    <w:rsid w:val="00141D33"/>
    <w:rsid w:val="00142AE5"/>
    <w:rsid w:val="001434A0"/>
    <w:rsid w:val="0014508B"/>
    <w:rsid w:val="001452F2"/>
    <w:rsid w:val="00150EC3"/>
    <w:rsid w:val="001513DE"/>
    <w:rsid w:val="001519AB"/>
    <w:rsid w:val="00151B17"/>
    <w:rsid w:val="00153B3C"/>
    <w:rsid w:val="001548B0"/>
    <w:rsid w:val="001559E7"/>
    <w:rsid w:val="00155AAE"/>
    <w:rsid w:val="001566EB"/>
    <w:rsid w:val="00156DDA"/>
    <w:rsid w:val="00160DA3"/>
    <w:rsid w:val="0016181D"/>
    <w:rsid w:val="00162151"/>
    <w:rsid w:val="001622CC"/>
    <w:rsid w:val="00162801"/>
    <w:rsid w:val="0016284B"/>
    <w:rsid w:val="00163A5C"/>
    <w:rsid w:val="00165D55"/>
    <w:rsid w:val="00166596"/>
    <w:rsid w:val="00166C5A"/>
    <w:rsid w:val="00167C56"/>
    <w:rsid w:val="00171332"/>
    <w:rsid w:val="001715BD"/>
    <w:rsid w:val="00172299"/>
    <w:rsid w:val="0017260D"/>
    <w:rsid w:val="00172DEF"/>
    <w:rsid w:val="00173690"/>
    <w:rsid w:val="00173BBC"/>
    <w:rsid w:val="00174672"/>
    <w:rsid w:val="001749C9"/>
    <w:rsid w:val="00175F90"/>
    <w:rsid w:val="00175FDB"/>
    <w:rsid w:val="0017600D"/>
    <w:rsid w:val="00176831"/>
    <w:rsid w:val="001770BE"/>
    <w:rsid w:val="0017744A"/>
    <w:rsid w:val="001774C8"/>
    <w:rsid w:val="00181B98"/>
    <w:rsid w:val="001827EC"/>
    <w:rsid w:val="00190742"/>
    <w:rsid w:val="0019270C"/>
    <w:rsid w:val="00192C94"/>
    <w:rsid w:val="00192FFB"/>
    <w:rsid w:val="00193EB1"/>
    <w:rsid w:val="001944A6"/>
    <w:rsid w:val="00194BD6"/>
    <w:rsid w:val="00196101"/>
    <w:rsid w:val="0019611A"/>
    <w:rsid w:val="00196623"/>
    <w:rsid w:val="00196830"/>
    <w:rsid w:val="00196F50"/>
    <w:rsid w:val="00197D7B"/>
    <w:rsid w:val="001A0657"/>
    <w:rsid w:val="001A567C"/>
    <w:rsid w:val="001A6029"/>
    <w:rsid w:val="001A7229"/>
    <w:rsid w:val="001A78CF"/>
    <w:rsid w:val="001A7A06"/>
    <w:rsid w:val="001B0D85"/>
    <w:rsid w:val="001B1A1A"/>
    <w:rsid w:val="001B2A51"/>
    <w:rsid w:val="001B30C4"/>
    <w:rsid w:val="001B465A"/>
    <w:rsid w:val="001B4FF4"/>
    <w:rsid w:val="001B62AC"/>
    <w:rsid w:val="001B66AF"/>
    <w:rsid w:val="001C1C86"/>
    <w:rsid w:val="001C2996"/>
    <w:rsid w:val="001C30DC"/>
    <w:rsid w:val="001C45C2"/>
    <w:rsid w:val="001C481C"/>
    <w:rsid w:val="001C5480"/>
    <w:rsid w:val="001C6211"/>
    <w:rsid w:val="001C7066"/>
    <w:rsid w:val="001C752D"/>
    <w:rsid w:val="001C7949"/>
    <w:rsid w:val="001D1C64"/>
    <w:rsid w:val="001D1E43"/>
    <w:rsid w:val="001D2313"/>
    <w:rsid w:val="001D28BB"/>
    <w:rsid w:val="001D3EA6"/>
    <w:rsid w:val="001D4142"/>
    <w:rsid w:val="001D45FC"/>
    <w:rsid w:val="001D599A"/>
    <w:rsid w:val="001D621F"/>
    <w:rsid w:val="001D690F"/>
    <w:rsid w:val="001D6A65"/>
    <w:rsid w:val="001D78A6"/>
    <w:rsid w:val="001D7AE8"/>
    <w:rsid w:val="001E07FD"/>
    <w:rsid w:val="001E0FD8"/>
    <w:rsid w:val="001E10C2"/>
    <w:rsid w:val="001E149A"/>
    <w:rsid w:val="001E1523"/>
    <w:rsid w:val="001E173F"/>
    <w:rsid w:val="001E2472"/>
    <w:rsid w:val="001E339C"/>
    <w:rsid w:val="001E47AA"/>
    <w:rsid w:val="001E4A22"/>
    <w:rsid w:val="001E5492"/>
    <w:rsid w:val="001E57D0"/>
    <w:rsid w:val="001F03A6"/>
    <w:rsid w:val="001F0AE0"/>
    <w:rsid w:val="001F11BA"/>
    <w:rsid w:val="001F1A8A"/>
    <w:rsid w:val="001F1F2E"/>
    <w:rsid w:val="001F1F8B"/>
    <w:rsid w:val="001F2B47"/>
    <w:rsid w:val="001F431F"/>
    <w:rsid w:val="001F5B93"/>
    <w:rsid w:val="001F61D1"/>
    <w:rsid w:val="001F65A4"/>
    <w:rsid w:val="00200099"/>
    <w:rsid w:val="00200505"/>
    <w:rsid w:val="00202151"/>
    <w:rsid w:val="0020278D"/>
    <w:rsid w:val="002027B9"/>
    <w:rsid w:val="00202B64"/>
    <w:rsid w:val="00202C05"/>
    <w:rsid w:val="00202D87"/>
    <w:rsid w:val="002036EE"/>
    <w:rsid w:val="00203900"/>
    <w:rsid w:val="00204685"/>
    <w:rsid w:val="002056DB"/>
    <w:rsid w:val="00205814"/>
    <w:rsid w:val="00206236"/>
    <w:rsid w:val="00206FD9"/>
    <w:rsid w:val="002072D0"/>
    <w:rsid w:val="002106EB"/>
    <w:rsid w:val="002120B8"/>
    <w:rsid w:val="002120E9"/>
    <w:rsid w:val="00212267"/>
    <w:rsid w:val="00215A41"/>
    <w:rsid w:val="00215E60"/>
    <w:rsid w:val="0021662C"/>
    <w:rsid w:val="00216D4F"/>
    <w:rsid w:val="00217554"/>
    <w:rsid w:val="00217A8B"/>
    <w:rsid w:val="0022264F"/>
    <w:rsid w:val="00222A5E"/>
    <w:rsid w:val="002231B6"/>
    <w:rsid w:val="002249A4"/>
    <w:rsid w:val="00226F23"/>
    <w:rsid w:val="0023080B"/>
    <w:rsid w:val="002309EB"/>
    <w:rsid w:val="00230D9E"/>
    <w:rsid w:val="002311D2"/>
    <w:rsid w:val="00231C36"/>
    <w:rsid w:val="00232528"/>
    <w:rsid w:val="002325BF"/>
    <w:rsid w:val="00234212"/>
    <w:rsid w:val="002344D2"/>
    <w:rsid w:val="00234A5A"/>
    <w:rsid w:val="00235208"/>
    <w:rsid w:val="002356C5"/>
    <w:rsid w:val="00236353"/>
    <w:rsid w:val="00236568"/>
    <w:rsid w:val="00236AF5"/>
    <w:rsid w:val="002379CB"/>
    <w:rsid w:val="0024086B"/>
    <w:rsid w:val="00240DCC"/>
    <w:rsid w:val="0024146E"/>
    <w:rsid w:val="002417EA"/>
    <w:rsid w:val="002419A5"/>
    <w:rsid w:val="002421DE"/>
    <w:rsid w:val="0024310F"/>
    <w:rsid w:val="00247400"/>
    <w:rsid w:val="002477E4"/>
    <w:rsid w:val="0025208A"/>
    <w:rsid w:val="00252753"/>
    <w:rsid w:val="0025480C"/>
    <w:rsid w:val="00254838"/>
    <w:rsid w:val="00255288"/>
    <w:rsid w:val="002558BC"/>
    <w:rsid w:val="00257241"/>
    <w:rsid w:val="002573A9"/>
    <w:rsid w:val="00260797"/>
    <w:rsid w:val="00260E68"/>
    <w:rsid w:val="002636A1"/>
    <w:rsid w:val="0026401B"/>
    <w:rsid w:val="00264382"/>
    <w:rsid w:val="00264433"/>
    <w:rsid w:val="0026488C"/>
    <w:rsid w:val="00265C89"/>
    <w:rsid w:val="00265F6A"/>
    <w:rsid w:val="002661C1"/>
    <w:rsid w:val="002666C6"/>
    <w:rsid w:val="00266F5D"/>
    <w:rsid w:val="00267515"/>
    <w:rsid w:val="00274D29"/>
    <w:rsid w:val="0027526C"/>
    <w:rsid w:val="0027582A"/>
    <w:rsid w:val="00277EA4"/>
    <w:rsid w:val="002801E8"/>
    <w:rsid w:val="00281891"/>
    <w:rsid w:val="002819AD"/>
    <w:rsid w:val="00281A0D"/>
    <w:rsid w:val="00281AB7"/>
    <w:rsid w:val="0028271C"/>
    <w:rsid w:val="0028441E"/>
    <w:rsid w:val="00290488"/>
    <w:rsid w:val="00290F6D"/>
    <w:rsid w:val="00291095"/>
    <w:rsid w:val="00292687"/>
    <w:rsid w:val="0029299A"/>
    <w:rsid w:val="002930F5"/>
    <w:rsid w:val="00293466"/>
    <w:rsid w:val="00293784"/>
    <w:rsid w:val="00293972"/>
    <w:rsid w:val="00295013"/>
    <w:rsid w:val="002950C9"/>
    <w:rsid w:val="002956DA"/>
    <w:rsid w:val="00296431"/>
    <w:rsid w:val="00296D8B"/>
    <w:rsid w:val="002A112F"/>
    <w:rsid w:val="002A159F"/>
    <w:rsid w:val="002A191C"/>
    <w:rsid w:val="002A2616"/>
    <w:rsid w:val="002A5086"/>
    <w:rsid w:val="002A5F35"/>
    <w:rsid w:val="002A71B9"/>
    <w:rsid w:val="002A7921"/>
    <w:rsid w:val="002B0A99"/>
    <w:rsid w:val="002B1880"/>
    <w:rsid w:val="002B293A"/>
    <w:rsid w:val="002B2A1B"/>
    <w:rsid w:val="002B3394"/>
    <w:rsid w:val="002B5583"/>
    <w:rsid w:val="002B63CC"/>
    <w:rsid w:val="002B72BE"/>
    <w:rsid w:val="002B7EFB"/>
    <w:rsid w:val="002C0D99"/>
    <w:rsid w:val="002C10F7"/>
    <w:rsid w:val="002C27CC"/>
    <w:rsid w:val="002C44BA"/>
    <w:rsid w:val="002C4D22"/>
    <w:rsid w:val="002C531D"/>
    <w:rsid w:val="002C5839"/>
    <w:rsid w:val="002C5D7C"/>
    <w:rsid w:val="002C62B6"/>
    <w:rsid w:val="002C68F2"/>
    <w:rsid w:val="002C6CF4"/>
    <w:rsid w:val="002C7D60"/>
    <w:rsid w:val="002D093C"/>
    <w:rsid w:val="002D2E9E"/>
    <w:rsid w:val="002D326B"/>
    <w:rsid w:val="002D34C1"/>
    <w:rsid w:val="002D4DCD"/>
    <w:rsid w:val="002D5BB0"/>
    <w:rsid w:val="002D6382"/>
    <w:rsid w:val="002D6BA6"/>
    <w:rsid w:val="002D7162"/>
    <w:rsid w:val="002E22E4"/>
    <w:rsid w:val="002E2365"/>
    <w:rsid w:val="002E2C47"/>
    <w:rsid w:val="002E497F"/>
    <w:rsid w:val="002E51D1"/>
    <w:rsid w:val="002E5BED"/>
    <w:rsid w:val="002E639B"/>
    <w:rsid w:val="002E704A"/>
    <w:rsid w:val="002E716E"/>
    <w:rsid w:val="002E7E9B"/>
    <w:rsid w:val="002E7F9D"/>
    <w:rsid w:val="002F0223"/>
    <w:rsid w:val="002F12E0"/>
    <w:rsid w:val="002F2797"/>
    <w:rsid w:val="002F2E68"/>
    <w:rsid w:val="002F3877"/>
    <w:rsid w:val="002F3C9A"/>
    <w:rsid w:val="002F4122"/>
    <w:rsid w:val="002F417B"/>
    <w:rsid w:val="002F4833"/>
    <w:rsid w:val="002F5579"/>
    <w:rsid w:val="002F6B84"/>
    <w:rsid w:val="002F71E6"/>
    <w:rsid w:val="0030052A"/>
    <w:rsid w:val="003015B0"/>
    <w:rsid w:val="00302150"/>
    <w:rsid w:val="003030A7"/>
    <w:rsid w:val="00305644"/>
    <w:rsid w:val="003056A8"/>
    <w:rsid w:val="00307635"/>
    <w:rsid w:val="0031041D"/>
    <w:rsid w:val="00311DA8"/>
    <w:rsid w:val="003127B0"/>
    <w:rsid w:val="00312822"/>
    <w:rsid w:val="00313F81"/>
    <w:rsid w:val="00314BE3"/>
    <w:rsid w:val="00314D3C"/>
    <w:rsid w:val="00316174"/>
    <w:rsid w:val="0031623B"/>
    <w:rsid w:val="00316326"/>
    <w:rsid w:val="00316470"/>
    <w:rsid w:val="00316817"/>
    <w:rsid w:val="00317FDF"/>
    <w:rsid w:val="00321FD1"/>
    <w:rsid w:val="00322D53"/>
    <w:rsid w:val="003237B0"/>
    <w:rsid w:val="00323D0D"/>
    <w:rsid w:val="00325D12"/>
    <w:rsid w:val="003267DB"/>
    <w:rsid w:val="00326A2C"/>
    <w:rsid w:val="003279B0"/>
    <w:rsid w:val="00331123"/>
    <w:rsid w:val="00331B4B"/>
    <w:rsid w:val="00331D3B"/>
    <w:rsid w:val="00332C98"/>
    <w:rsid w:val="00334F71"/>
    <w:rsid w:val="00335BB9"/>
    <w:rsid w:val="00336751"/>
    <w:rsid w:val="00336778"/>
    <w:rsid w:val="003374FD"/>
    <w:rsid w:val="00337DD6"/>
    <w:rsid w:val="003401C3"/>
    <w:rsid w:val="00340D48"/>
    <w:rsid w:val="0034120B"/>
    <w:rsid w:val="003416AA"/>
    <w:rsid w:val="003416BC"/>
    <w:rsid w:val="00343D79"/>
    <w:rsid w:val="00345BF6"/>
    <w:rsid w:val="00346B66"/>
    <w:rsid w:val="00350E12"/>
    <w:rsid w:val="00351789"/>
    <w:rsid w:val="00352485"/>
    <w:rsid w:val="00352525"/>
    <w:rsid w:val="003539D7"/>
    <w:rsid w:val="00353D6B"/>
    <w:rsid w:val="003617F2"/>
    <w:rsid w:val="00361966"/>
    <w:rsid w:val="00362BF4"/>
    <w:rsid w:val="00364D73"/>
    <w:rsid w:val="00365823"/>
    <w:rsid w:val="00367064"/>
    <w:rsid w:val="00371E5D"/>
    <w:rsid w:val="00371F36"/>
    <w:rsid w:val="00372023"/>
    <w:rsid w:val="00374191"/>
    <w:rsid w:val="0037679D"/>
    <w:rsid w:val="00376F53"/>
    <w:rsid w:val="0038130A"/>
    <w:rsid w:val="003825C6"/>
    <w:rsid w:val="00382F33"/>
    <w:rsid w:val="00383F4C"/>
    <w:rsid w:val="00383FF4"/>
    <w:rsid w:val="00384607"/>
    <w:rsid w:val="00386FF4"/>
    <w:rsid w:val="00387621"/>
    <w:rsid w:val="0039122B"/>
    <w:rsid w:val="003916C3"/>
    <w:rsid w:val="00391A8D"/>
    <w:rsid w:val="0039293A"/>
    <w:rsid w:val="00392FBD"/>
    <w:rsid w:val="00393220"/>
    <w:rsid w:val="00395A82"/>
    <w:rsid w:val="00397184"/>
    <w:rsid w:val="003A0041"/>
    <w:rsid w:val="003A1028"/>
    <w:rsid w:val="003A14F8"/>
    <w:rsid w:val="003A3458"/>
    <w:rsid w:val="003A42FD"/>
    <w:rsid w:val="003A4D10"/>
    <w:rsid w:val="003A562E"/>
    <w:rsid w:val="003A59AE"/>
    <w:rsid w:val="003A62E4"/>
    <w:rsid w:val="003A6828"/>
    <w:rsid w:val="003A6BA2"/>
    <w:rsid w:val="003A7FDB"/>
    <w:rsid w:val="003B02F6"/>
    <w:rsid w:val="003B11EC"/>
    <w:rsid w:val="003B1809"/>
    <w:rsid w:val="003B1C29"/>
    <w:rsid w:val="003B21FD"/>
    <w:rsid w:val="003B38C6"/>
    <w:rsid w:val="003B3945"/>
    <w:rsid w:val="003B405A"/>
    <w:rsid w:val="003B50B1"/>
    <w:rsid w:val="003B5EF2"/>
    <w:rsid w:val="003B5FCD"/>
    <w:rsid w:val="003B765B"/>
    <w:rsid w:val="003C1B16"/>
    <w:rsid w:val="003C2368"/>
    <w:rsid w:val="003C2B6F"/>
    <w:rsid w:val="003C3387"/>
    <w:rsid w:val="003C43AE"/>
    <w:rsid w:val="003C4CF4"/>
    <w:rsid w:val="003C4F53"/>
    <w:rsid w:val="003C5F9F"/>
    <w:rsid w:val="003C732B"/>
    <w:rsid w:val="003D13E5"/>
    <w:rsid w:val="003D1899"/>
    <w:rsid w:val="003D18A7"/>
    <w:rsid w:val="003D354D"/>
    <w:rsid w:val="003D35E3"/>
    <w:rsid w:val="003D3974"/>
    <w:rsid w:val="003D3996"/>
    <w:rsid w:val="003D3BD9"/>
    <w:rsid w:val="003D4EBA"/>
    <w:rsid w:val="003D51E0"/>
    <w:rsid w:val="003D7A97"/>
    <w:rsid w:val="003E0503"/>
    <w:rsid w:val="003E1FE7"/>
    <w:rsid w:val="003E42F3"/>
    <w:rsid w:val="003E5315"/>
    <w:rsid w:val="003E5423"/>
    <w:rsid w:val="003E5A1E"/>
    <w:rsid w:val="003E5BF2"/>
    <w:rsid w:val="003E5F3F"/>
    <w:rsid w:val="003E6CB3"/>
    <w:rsid w:val="003E7512"/>
    <w:rsid w:val="003F1009"/>
    <w:rsid w:val="003F1C70"/>
    <w:rsid w:val="003F1F1D"/>
    <w:rsid w:val="003F261F"/>
    <w:rsid w:val="003F3531"/>
    <w:rsid w:val="003F3BF4"/>
    <w:rsid w:val="003F42A8"/>
    <w:rsid w:val="003F5B64"/>
    <w:rsid w:val="003F71EB"/>
    <w:rsid w:val="003F7640"/>
    <w:rsid w:val="003F774B"/>
    <w:rsid w:val="003F7B27"/>
    <w:rsid w:val="0040267E"/>
    <w:rsid w:val="00402BAD"/>
    <w:rsid w:val="00405CBD"/>
    <w:rsid w:val="004072EC"/>
    <w:rsid w:val="004106FF"/>
    <w:rsid w:val="004109A1"/>
    <w:rsid w:val="00410E30"/>
    <w:rsid w:val="00411D94"/>
    <w:rsid w:val="004124A9"/>
    <w:rsid w:val="004130E5"/>
    <w:rsid w:val="00413304"/>
    <w:rsid w:val="00413674"/>
    <w:rsid w:val="00414FF5"/>
    <w:rsid w:val="004163B6"/>
    <w:rsid w:val="00416E29"/>
    <w:rsid w:val="00416F54"/>
    <w:rsid w:val="0042019B"/>
    <w:rsid w:val="004210EC"/>
    <w:rsid w:val="00421AB0"/>
    <w:rsid w:val="00424002"/>
    <w:rsid w:val="00424D58"/>
    <w:rsid w:val="00426083"/>
    <w:rsid w:val="00427F51"/>
    <w:rsid w:val="00431329"/>
    <w:rsid w:val="0043229B"/>
    <w:rsid w:val="00432B06"/>
    <w:rsid w:val="00432D6A"/>
    <w:rsid w:val="00434019"/>
    <w:rsid w:val="00437442"/>
    <w:rsid w:val="00437A95"/>
    <w:rsid w:val="00441446"/>
    <w:rsid w:val="00442209"/>
    <w:rsid w:val="004424CB"/>
    <w:rsid w:val="00444DA6"/>
    <w:rsid w:val="004507E2"/>
    <w:rsid w:val="0045095A"/>
    <w:rsid w:val="00450E8F"/>
    <w:rsid w:val="00451601"/>
    <w:rsid w:val="004517DC"/>
    <w:rsid w:val="0045466A"/>
    <w:rsid w:val="00454F3D"/>
    <w:rsid w:val="00455910"/>
    <w:rsid w:val="0045607C"/>
    <w:rsid w:val="0045658D"/>
    <w:rsid w:val="00456D50"/>
    <w:rsid w:val="004573A6"/>
    <w:rsid w:val="0045759A"/>
    <w:rsid w:val="00457865"/>
    <w:rsid w:val="004607E7"/>
    <w:rsid w:val="004611E3"/>
    <w:rsid w:val="00461D4C"/>
    <w:rsid w:val="004641AB"/>
    <w:rsid w:val="00464A9E"/>
    <w:rsid w:val="0046737A"/>
    <w:rsid w:val="00467BDC"/>
    <w:rsid w:val="004701C4"/>
    <w:rsid w:val="00470B65"/>
    <w:rsid w:val="00470D45"/>
    <w:rsid w:val="00470DBA"/>
    <w:rsid w:val="004725F0"/>
    <w:rsid w:val="00472F60"/>
    <w:rsid w:val="00473CFA"/>
    <w:rsid w:val="0047503D"/>
    <w:rsid w:val="00475BA4"/>
    <w:rsid w:val="00476DE5"/>
    <w:rsid w:val="00477592"/>
    <w:rsid w:val="004778A0"/>
    <w:rsid w:val="00477B5B"/>
    <w:rsid w:val="00477F9D"/>
    <w:rsid w:val="0048109C"/>
    <w:rsid w:val="00481ED3"/>
    <w:rsid w:val="0048303D"/>
    <w:rsid w:val="00483D42"/>
    <w:rsid w:val="0048401B"/>
    <w:rsid w:val="00484694"/>
    <w:rsid w:val="00484F01"/>
    <w:rsid w:val="004858F1"/>
    <w:rsid w:val="00487311"/>
    <w:rsid w:val="004878D5"/>
    <w:rsid w:val="00487F90"/>
    <w:rsid w:val="00492DCD"/>
    <w:rsid w:val="004930BE"/>
    <w:rsid w:val="00493360"/>
    <w:rsid w:val="00493865"/>
    <w:rsid w:val="00493E56"/>
    <w:rsid w:val="00493F33"/>
    <w:rsid w:val="00494F54"/>
    <w:rsid w:val="00495360"/>
    <w:rsid w:val="00495791"/>
    <w:rsid w:val="004960EE"/>
    <w:rsid w:val="004A07FE"/>
    <w:rsid w:val="004A1039"/>
    <w:rsid w:val="004A16F8"/>
    <w:rsid w:val="004A2DF9"/>
    <w:rsid w:val="004A3097"/>
    <w:rsid w:val="004A4867"/>
    <w:rsid w:val="004A53C4"/>
    <w:rsid w:val="004A5EB7"/>
    <w:rsid w:val="004A6125"/>
    <w:rsid w:val="004A671E"/>
    <w:rsid w:val="004A6A44"/>
    <w:rsid w:val="004A6E8A"/>
    <w:rsid w:val="004B0DD9"/>
    <w:rsid w:val="004B25BE"/>
    <w:rsid w:val="004B3E96"/>
    <w:rsid w:val="004B4ED3"/>
    <w:rsid w:val="004B6394"/>
    <w:rsid w:val="004B6494"/>
    <w:rsid w:val="004B6B41"/>
    <w:rsid w:val="004B7C1D"/>
    <w:rsid w:val="004C0AA3"/>
    <w:rsid w:val="004C2290"/>
    <w:rsid w:val="004C23AA"/>
    <w:rsid w:val="004C2AEC"/>
    <w:rsid w:val="004C48C8"/>
    <w:rsid w:val="004C4F07"/>
    <w:rsid w:val="004C7469"/>
    <w:rsid w:val="004C7690"/>
    <w:rsid w:val="004C77C2"/>
    <w:rsid w:val="004D17F5"/>
    <w:rsid w:val="004D1952"/>
    <w:rsid w:val="004D495A"/>
    <w:rsid w:val="004D5F79"/>
    <w:rsid w:val="004D62EC"/>
    <w:rsid w:val="004D685B"/>
    <w:rsid w:val="004D68D0"/>
    <w:rsid w:val="004E0437"/>
    <w:rsid w:val="004E0F0B"/>
    <w:rsid w:val="004E0F12"/>
    <w:rsid w:val="004E1823"/>
    <w:rsid w:val="004E32D6"/>
    <w:rsid w:val="004E6028"/>
    <w:rsid w:val="004E7FBD"/>
    <w:rsid w:val="004F0A81"/>
    <w:rsid w:val="004F163E"/>
    <w:rsid w:val="004F2A3F"/>
    <w:rsid w:val="004F3283"/>
    <w:rsid w:val="004F3D77"/>
    <w:rsid w:val="004F4562"/>
    <w:rsid w:val="004F7534"/>
    <w:rsid w:val="00501096"/>
    <w:rsid w:val="0050152F"/>
    <w:rsid w:val="00501C4C"/>
    <w:rsid w:val="00501D66"/>
    <w:rsid w:val="00502BCF"/>
    <w:rsid w:val="00503BFF"/>
    <w:rsid w:val="00503CA3"/>
    <w:rsid w:val="005064A0"/>
    <w:rsid w:val="00506B23"/>
    <w:rsid w:val="005076F2"/>
    <w:rsid w:val="00507E05"/>
    <w:rsid w:val="00510950"/>
    <w:rsid w:val="00511113"/>
    <w:rsid w:val="00512343"/>
    <w:rsid w:val="0051322C"/>
    <w:rsid w:val="00514279"/>
    <w:rsid w:val="0051684C"/>
    <w:rsid w:val="00517A47"/>
    <w:rsid w:val="00521257"/>
    <w:rsid w:val="00523001"/>
    <w:rsid w:val="005236DA"/>
    <w:rsid w:val="00524602"/>
    <w:rsid w:val="00525953"/>
    <w:rsid w:val="00525BB6"/>
    <w:rsid w:val="005273F8"/>
    <w:rsid w:val="0053033A"/>
    <w:rsid w:val="00531271"/>
    <w:rsid w:val="00531E63"/>
    <w:rsid w:val="00534727"/>
    <w:rsid w:val="00534F23"/>
    <w:rsid w:val="00535263"/>
    <w:rsid w:val="00536540"/>
    <w:rsid w:val="00536C95"/>
    <w:rsid w:val="00537027"/>
    <w:rsid w:val="00537257"/>
    <w:rsid w:val="00540173"/>
    <w:rsid w:val="00540EFC"/>
    <w:rsid w:val="005412AC"/>
    <w:rsid w:val="00541337"/>
    <w:rsid w:val="00541865"/>
    <w:rsid w:val="00542C37"/>
    <w:rsid w:val="005435B2"/>
    <w:rsid w:val="00543869"/>
    <w:rsid w:val="00543A5B"/>
    <w:rsid w:val="00543C36"/>
    <w:rsid w:val="0054528D"/>
    <w:rsid w:val="00546A2E"/>
    <w:rsid w:val="00546BF3"/>
    <w:rsid w:val="00550217"/>
    <w:rsid w:val="005505E3"/>
    <w:rsid w:val="00553704"/>
    <w:rsid w:val="0055450C"/>
    <w:rsid w:val="0055562B"/>
    <w:rsid w:val="005559E3"/>
    <w:rsid w:val="00557ACE"/>
    <w:rsid w:val="00557D2F"/>
    <w:rsid w:val="005615AB"/>
    <w:rsid w:val="00561D63"/>
    <w:rsid w:val="0056705B"/>
    <w:rsid w:val="0057028D"/>
    <w:rsid w:val="0057155B"/>
    <w:rsid w:val="005716D7"/>
    <w:rsid w:val="00571763"/>
    <w:rsid w:val="005719F2"/>
    <w:rsid w:val="00572349"/>
    <w:rsid w:val="00573048"/>
    <w:rsid w:val="005730C1"/>
    <w:rsid w:val="0057329D"/>
    <w:rsid w:val="00574FEE"/>
    <w:rsid w:val="0057526F"/>
    <w:rsid w:val="00575B8D"/>
    <w:rsid w:val="00575D5C"/>
    <w:rsid w:val="00576FF4"/>
    <w:rsid w:val="00577018"/>
    <w:rsid w:val="005805A8"/>
    <w:rsid w:val="005811BA"/>
    <w:rsid w:val="00581765"/>
    <w:rsid w:val="00582768"/>
    <w:rsid w:val="005838D9"/>
    <w:rsid w:val="00584184"/>
    <w:rsid w:val="005849DB"/>
    <w:rsid w:val="00585334"/>
    <w:rsid w:val="0058735A"/>
    <w:rsid w:val="00590C24"/>
    <w:rsid w:val="00590D93"/>
    <w:rsid w:val="00590F17"/>
    <w:rsid w:val="005912CC"/>
    <w:rsid w:val="00591901"/>
    <w:rsid w:val="00591D22"/>
    <w:rsid w:val="00591EB8"/>
    <w:rsid w:val="0059204A"/>
    <w:rsid w:val="0059257A"/>
    <w:rsid w:val="005928A7"/>
    <w:rsid w:val="00593FC2"/>
    <w:rsid w:val="00594940"/>
    <w:rsid w:val="005952E2"/>
    <w:rsid w:val="00595339"/>
    <w:rsid w:val="0059542A"/>
    <w:rsid w:val="0059770B"/>
    <w:rsid w:val="005A008F"/>
    <w:rsid w:val="005A25BE"/>
    <w:rsid w:val="005A27CF"/>
    <w:rsid w:val="005A3159"/>
    <w:rsid w:val="005A411E"/>
    <w:rsid w:val="005A5206"/>
    <w:rsid w:val="005A62AC"/>
    <w:rsid w:val="005A746C"/>
    <w:rsid w:val="005A7800"/>
    <w:rsid w:val="005B1189"/>
    <w:rsid w:val="005B1E31"/>
    <w:rsid w:val="005B386E"/>
    <w:rsid w:val="005B478B"/>
    <w:rsid w:val="005B58D6"/>
    <w:rsid w:val="005B5B92"/>
    <w:rsid w:val="005B6260"/>
    <w:rsid w:val="005C00FC"/>
    <w:rsid w:val="005C1099"/>
    <w:rsid w:val="005C12CA"/>
    <w:rsid w:val="005C1E3A"/>
    <w:rsid w:val="005C2037"/>
    <w:rsid w:val="005C2DF0"/>
    <w:rsid w:val="005C2F1A"/>
    <w:rsid w:val="005C383D"/>
    <w:rsid w:val="005C3B60"/>
    <w:rsid w:val="005C4432"/>
    <w:rsid w:val="005C4953"/>
    <w:rsid w:val="005C6CBD"/>
    <w:rsid w:val="005C7F4C"/>
    <w:rsid w:val="005D14BA"/>
    <w:rsid w:val="005D17B7"/>
    <w:rsid w:val="005D22F5"/>
    <w:rsid w:val="005D25E8"/>
    <w:rsid w:val="005D32A3"/>
    <w:rsid w:val="005D3952"/>
    <w:rsid w:val="005D3E43"/>
    <w:rsid w:val="005D40D4"/>
    <w:rsid w:val="005D5C84"/>
    <w:rsid w:val="005D79EF"/>
    <w:rsid w:val="005D7BE7"/>
    <w:rsid w:val="005E1061"/>
    <w:rsid w:val="005E1B84"/>
    <w:rsid w:val="005E2A0E"/>
    <w:rsid w:val="005E4812"/>
    <w:rsid w:val="005E5DC2"/>
    <w:rsid w:val="005E62E3"/>
    <w:rsid w:val="005E64E5"/>
    <w:rsid w:val="005F06F9"/>
    <w:rsid w:val="005F39EC"/>
    <w:rsid w:val="005F7CA5"/>
    <w:rsid w:val="005F7CAF"/>
    <w:rsid w:val="00600FC3"/>
    <w:rsid w:val="006016AC"/>
    <w:rsid w:val="00601816"/>
    <w:rsid w:val="0060199C"/>
    <w:rsid w:val="00602977"/>
    <w:rsid w:val="00602B90"/>
    <w:rsid w:val="006032FB"/>
    <w:rsid w:val="0060394D"/>
    <w:rsid w:val="00603D83"/>
    <w:rsid w:val="00604183"/>
    <w:rsid w:val="00604613"/>
    <w:rsid w:val="00604FB0"/>
    <w:rsid w:val="006051A3"/>
    <w:rsid w:val="00605CD5"/>
    <w:rsid w:val="0060743F"/>
    <w:rsid w:val="00607847"/>
    <w:rsid w:val="00607B2B"/>
    <w:rsid w:val="00610327"/>
    <w:rsid w:val="00614102"/>
    <w:rsid w:val="00614D9A"/>
    <w:rsid w:val="00614F47"/>
    <w:rsid w:val="006153A0"/>
    <w:rsid w:val="00615AAC"/>
    <w:rsid w:val="00615D8E"/>
    <w:rsid w:val="0061788D"/>
    <w:rsid w:val="0062070F"/>
    <w:rsid w:val="0062092F"/>
    <w:rsid w:val="00621A28"/>
    <w:rsid w:val="00621C0C"/>
    <w:rsid w:val="0062205D"/>
    <w:rsid w:val="0062244F"/>
    <w:rsid w:val="006232A6"/>
    <w:rsid w:val="0062342A"/>
    <w:rsid w:val="00623798"/>
    <w:rsid w:val="006237BB"/>
    <w:rsid w:val="00623EBA"/>
    <w:rsid w:val="0062553E"/>
    <w:rsid w:val="006255CB"/>
    <w:rsid w:val="0062578A"/>
    <w:rsid w:val="0062593D"/>
    <w:rsid w:val="00626DFE"/>
    <w:rsid w:val="00627702"/>
    <w:rsid w:val="00630AD7"/>
    <w:rsid w:val="00632BBB"/>
    <w:rsid w:val="006331DA"/>
    <w:rsid w:val="00633326"/>
    <w:rsid w:val="0063461B"/>
    <w:rsid w:val="00634736"/>
    <w:rsid w:val="00634DBA"/>
    <w:rsid w:val="006350A1"/>
    <w:rsid w:val="00635BA0"/>
    <w:rsid w:val="00635EF3"/>
    <w:rsid w:val="00640097"/>
    <w:rsid w:val="006406F4"/>
    <w:rsid w:val="00640F18"/>
    <w:rsid w:val="006416DA"/>
    <w:rsid w:val="006417EC"/>
    <w:rsid w:val="00642498"/>
    <w:rsid w:val="006437FE"/>
    <w:rsid w:val="00644B5B"/>
    <w:rsid w:val="00645DF9"/>
    <w:rsid w:val="00645E7A"/>
    <w:rsid w:val="00646A84"/>
    <w:rsid w:val="00650B81"/>
    <w:rsid w:val="00652415"/>
    <w:rsid w:val="0065255B"/>
    <w:rsid w:val="0065365A"/>
    <w:rsid w:val="00654AD2"/>
    <w:rsid w:val="0065608D"/>
    <w:rsid w:val="00656274"/>
    <w:rsid w:val="00656AB8"/>
    <w:rsid w:val="006572C3"/>
    <w:rsid w:val="006577F2"/>
    <w:rsid w:val="00657E10"/>
    <w:rsid w:val="00657E58"/>
    <w:rsid w:val="00660EB5"/>
    <w:rsid w:val="00661E8B"/>
    <w:rsid w:val="00662212"/>
    <w:rsid w:val="0066335C"/>
    <w:rsid w:val="00665497"/>
    <w:rsid w:val="00665E28"/>
    <w:rsid w:val="006661B6"/>
    <w:rsid w:val="00666F41"/>
    <w:rsid w:val="00667011"/>
    <w:rsid w:val="00667C8E"/>
    <w:rsid w:val="0067029E"/>
    <w:rsid w:val="00671196"/>
    <w:rsid w:val="00671444"/>
    <w:rsid w:val="00671E7A"/>
    <w:rsid w:val="00672487"/>
    <w:rsid w:val="006753AE"/>
    <w:rsid w:val="00675723"/>
    <w:rsid w:val="006765DE"/>
    <w:rsid w:val="0067664E"/>
    <w:rsid w:val="00676D4F"/>
    <w:rsid w:val="00677B42"/>
    <w:rsid w:val="00680C1B"/>
    <w:rsid w:val="00682468"/>
    <w:rsid w:val="0068254D"/>
    <w:rsid w:val="00682C73"/>
    <w:rsid w:val="00683088"/>
    <w:rsid w:val="00683966"/>
    <w:rsid w:val="00683ECB"/>
    <w:rsid w:val="00684095"/>
    <w:rsid w:val="0068580C"/>
    <w:rsid w:val="00687FF2"/>
    <w:rsid w:val="0069100C"/>
    <w:rsid w:val="0069124C"/>
    <w:rsid w:val="00691926"/>
    <w:rsid w:val="00697E04"/>
    <w:rsid w:val="006A06EB"/>
    <w:rsid w:val="006A2469"/>
    <w:rsid w:val="006A28CE"/>
    <w:rsid w:val="006A29EA"/>
    <w:rsid w:val="006A2D59"/>
    <w:rsid w:val="006A593C"/>
    <w:rsid w:val="006A63AD"/>
    <w:rsid w:val="006A75EB"/>
    <w:rsid w:val="006A7D05"/>
    <w:rsid w:val="006B06AF"/>
    <w:rsid w:val="006B138B"/>
    <w:rsid w:val="006B1FA0"/>
    <w:rsid w:val="006B2503"/>
    <w:rsid w:val="006B2D38"/>
    <w:rsid w:val="006B348B"/>
    <w:rsid w:val="006B36E1"/>
    <w:rsid w:val="006B46D7"/>
    <w:rsid w:val="006B56C7"/>
    <w:rsid w:val="006B6B5A"/>
    <w:rsid w:val="006B6C53"/>
    <w:rsid w:val="006C0FBE"/>
    <w:rsid w:val="006C1073"/>
    <w:rsid w:val="006C10AB"/>
    <w:rsid w:val="006C15F9"/>
    <w:rsid w:val="006C1A84"/>
    <w:rsid w:val="006C1CC1"/>
    <w:rsid w:val="006C250B"/>
    <w:rsid w:val="006C420C"/>
    <w:rsid w:val="006C48B8"/>
    <w:rsid w:val="006C532D"/>
    <w:rsid w:val="006C54A4"/>
    <w:rsid w:val="006C6CA5"/>
    <w:rsid w:val="006C6E36"/>
    <w:rsid w:val="006C703A"/>
    <w:rsid w:val="006C72E5"/>
    <w:rsid w:val="006C7478"/>
    <w:rsid w:val="006C77EC"/>
    <w:rsid w:val="006D003A"/>
    <w:rsid w:val="006D1841"/>
    <w:rsid w:val="006D2BEE"/>
    <w:rsid w:val="006D30FE"/>
    <w:rsid w:val="006D3C95"/>
    <w:rsid w:val="006D7FDA"/>
    <w:rsid w:val="006E0CA3"/>
    <w:rsid w:val="006E1B6D"/>
    <w:rsid w:val="006E22EE"/>
    <w:rsid w:val="006E2BCE"/>
    <w:rsid w:val="006E3DA0"/>
    <w:rsid w:val="006E6EA0"/>
    <w:rsid w:val="006E77C4"/>
    <w:rsid w:val="006E7C40"/>
    <w:rsid w:val="006F08A3"/>
    <w:rsid w:val="006F0E36"/>
    <w:rsid w:val="006F1462"/>
    <w:rsid w:val="006F1B05"/>
    <w:rsid w:val="006F342D"/>
    <w:rsid w:val="006F3FD5"/>
    <w:rsid w:val="006F44CB"/>
    <w:rsid w:val="006F4E9A"/>
    <w:rsid w:val="006F56D8"/>
    <w:rsid w:val="0070093D"/>
    <w:rsid w:val="007009E3"/>
    <w:rsid w:val="00701AF0"/>
    <w:rsid w:val="00702631"/>
    <w:rsid w:val="007028F7"/>
    <w:rsid w:val="00704290"/>
    <w:rsid w:val="00705E4A"/>
    <w:rsid w:val="00706115"/>
    <w:rsid w:val="007065C5"/>
    <w:rsid w:val="007066D8"/>
    <w:rsid w:val="0071285B"/>
    <w:rsid w:val="00712891"/>
    <w:rsid w:val="00713960"/>
    <w:rsid w:val="00715D11"/>
    <w:rsid w:val="00716989"/>
    <w:rsid w:val="00720171"/>
    <w:rsid w:val="007212C9"/>
    <w:rsid w:val="00721724"/>
    <w:rsid w:val="0072202E"/>
    <w:rsid w:val="007223D6"/>
    <w:rsid w:val="00724CA4"/>
    <w:rsid w:val="0072681F"/>
    <w:rsid w:val="00726B86"/>
    <w:rsid w:val="00727001"/>
    <w:rsid w:val="0072766F"/>
    <w:rsid w:val="00731ACF"/>
    <w:rsid w:val="0073268F"/>
    <w:rsid w:val="00732B3F"/>
    <w:rsid w:val="007330EA"/>
    <w:rsid w:val="007340C9"/>
    <w:rsid w:val="0073618E"/>
    <w:rsid w:val="00737217"/>
    <w:rsid w:val="00737B34"/>
    <w:rsid w:val="00737C29"/>
    <w:rsid w:val="00737F53"/>
    <w:rsid w:val="0074076C"/>
    <w:rsid w:val="00742652"/>
    <w:rsid w:val="00743615"/>
    <w:rsid w:val="00743BB8"/>
    <w:rsid w:val="00747048"/>
    <w:rsid w:val="007470C4"/>
    <w:rsid w:val="007500A4"/>
    <w:rsid w:val="007522EC"/>
    <w:rsid w:val="00753336"/>
    <w:rsid w:val="00754A9F"/>
    <w:rsid w:val="00754B70"/>
    <w:rsid w:val="00755033"/>
    <w:rsid w:val="00755EC4"/>
    <w:rsid w:val="0075725A"/>
    <w:rsid w:val="00757690"/>
    <w:rsid w:val="0075798F"/>
    <w:rsid w:val="00760479"/>
    <w:rsid w:val="0076580C"/>
    <w:rsid w:val="00766B4F"/>
    <w:rsid w:val="00766EFA"/>
    <w:rsid w:val="007678DA"/>
    <w:rsid w:val="0077281C"/>
    <w:rsid w:val="007728FC"/>
    <w:rsid w:val="00773AF5"/>
    <w:rsid w:val="00773EF2"/>
    <w:rsid w:val="0077498C"/>
    <w:rsid w:val="0077541C"/>
    <w:rsid w:val="007767CD"/>
    <w:rsid w:val="007768B6"/>
    <w:rsid w:val="00777300"/>
    <w:rsid w:val="00777697"/>
    <w:rsid w:val="00780CD3"/>
    <w:rsid w:val="00781989"/>
    <w:rsid w:val="007824D1"/>
    <w:rsid w:val="00782601"/>
    <w:rsid w:val="00782FAA"/>
    <w:rsid w:val="00785273"/>
    <w:rsid w:val="0078654A"/>
    <w:rsid w:val="00786EE7"/>
    <w:rsid w:val="007870A8"/>
    <w:rsid w:val="0078771C"/>
    <w:rsid w:val="00787ACB"/>
    <w:rsid w:val="00790718"/>
    <w:rsid w:val="00794CA2"/>
    <w:rsid w:val="00795991"/>
    <w:rsid w:val="00796724"/>
    <w:rsid w:val="007A10E9"/>
    <w:rsid w:val="007A137D"/>
    <w:rsid w:val="007A14FB"/>
    <w:rsid w:val="007A16DC"/>
    <w:rsid w:val="007A26CC"/>
    <w:rsid w:val="007A2EF8"/>
    <w:rsid w:val="007A41B9"/>
    <w:rsid w:val="007A4377"/>
    <w:rsid w:val="007A4BFC"/>
    <w:rsid w:val="007A4FE0"/>
    <w:rsid w:val="007A5155"/>
    <w:rsid w:val="007A5821"/>
    <w:rsid w:val="007A58DB"/>
    <w:rsid w:val="007A5F61"/>
    <w:rsid w:val="007A6814"/>
    <w:rsid w:val="007A6C13"/>
    <w:rsid w:val="007A6D6D"/>
    <w:rsid w:val="007B0007"/>
    <w:rsid w:val="007B0E8A"/>
    <w:rsid w:val="007B18A7"/>
    <w:rsid w:val="007B22B4"/>
    <w:rsid w:val="007B2541"/>
    <w:rsid w:val="007B324B"/>
    <w:rsid w:val="007B477E"/>
    <w:rsid w:val="007B4886"/>
    <w:rsid w:val="007B6936"/>
    <w:rsid w:val="007B7735"/>
    <w:rsid w:val="007C0DFC"/>
    <w:rsid w:val="007C17AB"/>
    <w:rsid w:val="007C1B5B"/>
    <w:rsid w:val="007C3199"/>
    <w:rsid w:val="007C335B"/>
    <w:rsid w:val="007C39C6"/>
    <w:rsid w:val="007C4671"/>
    <w:rsid w:val="007C5480"/>
    <w:rsid w:val="007C596C"/>
    <w:rsid w:val="007C6489"/>
    <w:rsid w:val="007C6642"/>
    <w:rsid w:val="007C7B20"/>
    <w:rsid w:val="007D0362"/>
    <w:rsid w:val="007D10C7"/>
    <w:rsid w:val="007D1900"/>
    <w:rsid w:val="007D324B"/>
    <w:rsid w:val="007D4B00"/>
    <w:rsid w:val="007D6195"/>
    <w:rsid w:val="007D6EC1"/>
    <w:rsid w:val="007D7AA5"/>
    <w:rsid w:val="007E024F"/>
    <w:rsid w:val="007E1960"/>
    <w:rsid w:val="007E1BAB"/>
    <w:rsid w:val="007E2A57"/>
    <w:rsid w:val="007E2E21"/>
    <w:rsid w:val="007E2FC6"/>
    <w:rsid w:val="007E4420"/>
    <w:rsid w:val="007E44BA"/>
    <w:rsid w:val="007E5D21"/>
    <w:rsid w:val="007E5EB9"/>
    <w:rsid w:val="007F003C"/>
    <w:rsid w:val="007F09CD"/>
    <w:rsid w:val="007F23CF"/>
    <w:rsid w:val="007F3D46"/>
    <w:rsid w:val="007F3EA4"/>
    <w:rsid w:val="007F56C1"/>
    <w:rsid w:val="007F6C56"/>
    <w:rsid w:val="007F7069"/>
    <w:rsid w:val="0080018D"/>
    <w:rsid w:val="00800422"/>
    <w:rsid w:val="008017DD"/>
    <w:rsid w:val="00801847"/>
    <w:rsid w:val="008029A2"/>
    <w:rsid w:val="00803F4B"/>
    <w:rsid w:val="00804D47"/>
    <w:rsid w:val="00805502"/>
    <w:rsid w:val="008072D0"/>
    <w:rsid w:val="00810A7C"/>
    <w:rsid w:val="00810F43"/>
    <w:rsid w:val="008116F4"/>
    <w:rsid w:val="00813262"/>
    <w:rsid w:val="00814CA9"/>
    <w:rsid w:val="00815004"/>
    <w:rsid w:val="00815987"/>
    <w:rsid w:val="00815BA8"/>
    <w:rsid w:val="0081685B"/>
    <w:rsid w:val="00816FEC"/>
    <w:rsid w:val="00817E4C"/>
    <w:rsid w:val="00821603"/>
    <w:rsid w:val="0082256B"/>
    <w:rsid w:val="0082266C"/>
    <w:rsid w:val="00822CB9"/>
    <w:rsid w:val="00825096"/>
    <w:rsid w:val="0082606C"/>
    <w:rsid w:val="00826699"/>
    <w:rsid w:val="00831257"/>
    <w:rsid w:val="0083140F"/>
    <w:rsid w:val="00831A40"/>
    <w:rsid w:val="008320B5"/>
    <w:rsid w:val="00834A04"/>
    <w:rsid w:val="00836E5A"/>
    <w:rsid w:val="008376C2"/>
    <w:rsid w:val="008377F9"/>
    <w:rsid w:val="00840242"/>
    <w:rsid w:val="008407D9"/>
    <w:rsid w:val="00841C9C"/>
    <w:rsid w:val="00842714"/>
    <w:rsid w:val="008434A3"/>
    <w:rsid w:val="00843F7B"/>
    <w:rsid w:val="0084438E"/>
    <w:rsid w:val="0084492D"/>
    <w:rsid w:val="00844D1E"/>
    <w:rsid w:val="00844EE4"/>
    <w:rsid w:val="00845F92"/>
    <w:rsid w:val="00847E50"/>
    <w:rsid w:val="008500A1"/>
    <w:rsid w:val="008501A9"/>
    <w:rsid w:val="00855613"/>
    <w:rsid w:val="0085641A"/>
    <w:rsid w:val="00857405"/>
    <w:rsid w:val="008634C1"/>
    <w:rsid w:val="0086368E"/>
    <w:rsid w:val="00863785"/>
    <w:rsid w:val="00864B60"/>
    <w:rsid w:val="008657A9"/>
    <w:rsid w:val="008658D6"/>
    <w:rsid w:val="00865AFC"/>
    <w:rsid w:val="00865FC3"/>
    <w:rsid w:val="00866D7F"/>
    <w:rsid w:val="00866FB1"/>
    <w:rsid w:val="008707CE"/>
    <w:rsid w:val="00870BE1"/>
    <w:rsid w:val="00870F59"/>
    <w:rsid w:val="00871138"/>
    <w:rsid w:val="008715FB"/>
    <w:rsid w:val="00872D83"/>
    <w:rsid w:val="00873461"/>
    <w:rsid w:val="0087407C"/>
    <w:rsid w:val="0087489D"/>
    <w:rsid w:val="0087548B"/>
    <w:rsid w:val="00875C08"/>
    <w:rsid w:val="00876770"/>
    <w:rsid w:val="00876DEE"/>
    <w:rsid w:val="00880526"/>
    <w:rsid w:val="00881840"/>
    <w:rsid w:val="00881CEC"/>
    <w:rsid w:val="008820B5"/>
    <w:rsid w:val="008823CE"/>
    <w:rsid w:val="00882442"/>
    <w:rsid w:val="00882478"/>
    <w:rsid w:val="00882A60"/>
    <w:rsid w:val="00885125"/>
    <w:rsid w:val="0088638D"/>
    <w:rsid w:val="008863D9"/>
    <w:rsid w:val="0088649E"/>
    <w:rsid w:val="00886785"/>
    <w:rsid w:val="00886AF7"/>
    <w:rsid w:val="008900E7"/>
    <w:rsid w:val="0089136B"/>
    <w:rsid w:val="00891FAA"/>
    <w:rsid w:val="008928BB"/>
    <w:rsid w:val="008932CD"/>
    <w:rsid w:val="00893FB3"/>
    <w:rsid w:val="00894787"/>
    <w:rsid w:val="00894DCD"/>
    <w:rsid w:val="00895924"/>
    <w:rsid w:val="00896342"/>
    <w:rsid w:val="00897079"/>
    <w:rsid w:val="00897B81"/>
    <w:rsid w:val="00897C19"/>
    <w:rsid w:val="008A0D84"/>
    <w:rsid w:val="008A17EB"/>
    <w:rsid w:val="008A1B70"/>
    <w:rsid w:val="008A3112"/>
    <w:rsid w:val="008A357C"/>
    <w:rsid w:val="008A4792"/>
    <w:rsid w:val="008A4CDE"/>
    <w:rsid w:val="008A4D0B"/>
    <w:rsid w:val="008A5E65"/>
    <w:rsid w:val="008A6619"/>
    <w:rsid w:val="008A6B9B"/>
    <w:rsid w:val="008A7CAD"/>
    <w:rsid w:val="008B09E1"/>
    <w:rsid w:val="008B1010"/>
    <w:rsid w:val="008B1918"/>
    <w:rsid w:val="008B1F19"/>
    <w:rsid w:val="008B3160"/>
    <w:rsid w:val="008B3608"/>
    <w:rsid w:val="008B4C03"/>
    <w:rsid w:val="008B4C7A"/>
    <w:rsid w:val="008B6A84"/>
    <w:rsid w:val="008B79F0"/>
    <w:rsid w:val="008C062F"/>
    <w:rsid w:val="008C0847"/>
    <w:rsid w:val="008C0CD5"/>
    <w:rsid w:val="008C3036"/>
    <w:rsid w:val="008C35AC"/>
    <w:rsid w:val="008C3DA2"/>
    <w:rsid w:val="008C6307"/>
    <w:rsid w:val="008D02C0"/>
    <w:rsid w:val="008D050B"/>
    <w:rsid w:val="008D0CDC"/>
    <w:rsid w:val="008D1674"/>
    <w:rsid w:val="008D169C"/>
    <w:rsid w:val="008D28EB"/>
    <w:rsid w:val="008D3790"/>
    <w:rsid w:val="008D505D"/>
    <w:rsid w:val="008D57A3"/>
    <w:rsid w:val="008D5B96"/>
    <w:rsid w:val="008D5D80"/>
    <w:rsid w:val="008D6259"/>
    <w:rsid w:val="008D68AE"/>
    <w:rsid w:val="008D7BB3"/>
    <w:rsid w:val="008E0764"/>
    <w:rsid w:val="008E165B"/>
    <w:rsid w:val="008E191D"/>
    <w:rsid w:val="008E2CE1"/>
    <w:rsid w:val="008E3835"/>
    <w:rsid w:val="008E4557"/>
    <w:rsid w:val="008E4D6E"/>
    <w:rsid w:val="008E545B"/>
    <w:rsid w:val="008F11C2"/>
    <w:rsid w:val="008F1554"/>
    <w:rsid w:val="008F2DD5"/>
    <w:rsid w:val="008F3868"/>
    <w:rsid w:val="008F54C5"/>
    <w:rsid w:val="008F56BF"/>
    <w:rsid w:val="008F59B6"/>
    <w:rsid w:val="008F63EB"/>
    <w:rsid w:val="008F7883"/>
    <w:rsid w:val="00900779"/>
    <w:rsid w:val="00900A9C"/>
    <w:rsid w:val="00900D1A"/>
    <w:rsid w:val="00901380"/>
    <w:rsid w:val="00901726"/>
    <w:rsid w:val="00901CFA"/>
    <w:rsid w:val="00903019"/>
    <w:rsid w:val="009043B5"/>
    <w:rsid w:val="0090557B"/>
    <w:rsid w:val="00905AC8"/>
    <w:rsid w:val="009062FB"/>
    <w:rsid w:val="0091015C"/>
    <w:rsid w:val="00910B32"/>
    <w:rsid w:val="00910C3B"/>
    <w:rsid w:val="00911AC4"/>
    <w:rsid w:val="00911D0A"/>
    <w:rsid w:val="00911ED2"/>
    <w:rsid w:val="009120C5"/>
    <w:rsid w:val="0091611D"/>
    <w:rsid w:val="00916C60"/>
    <w:rsid w:val="00917D69"/>
    <w:rsid w:val="009205AF"/>
    <w:rsid w:val="00921AA0"/>
    <w:rsid w:val="00921ABD"/>
    <w:rsid w:val="00921B45"/>
    <w:rsid w:val="00922498"/>
    <w:rsid w:val="009237EC"/>
    <w:rsid w:val="009238CF"/>
    <w:rsid w:val="00923DB7"/>
    <w:rsid w:val="00924443"/>
    <w:rsid w:val="00924EDF"/>
    <w:rsid w:val="00926233"/>
    <w:rsid w:val="009264A5"/>
    <w:rsid w:val="00932A14"/>
    <w:rsid w:val="00933D53"/>
    <w:rsid w:val="00935634"/>
    <w:rsid w:val="00935AE1"/>
    <w:rsid w:val="00937654"/>
    <w:rsid w:val="00937D4A"/>
    <w:rsid w:val="00942771"/>
    <w:rsid w:val="00942BE1"/>
    <w:rsid w:val="009435A3"/>
    <w:rsid w:val="00943C58"/>
    <w:rsid w:val="0094726C"/>
    <w:rsid w:val="00950D50"/>
    <w:rsid w:val="00951639"/>
    <w:rsid w:val="009516C2"/>
    <w:rsid w:val="009517F4"/>
    <w:rsid w:val="009529E7"/>
    <w:rsid w:val="0095369B"/>
    <w:rsid w:val="009538AA"/>
    <w:rsid w:val="00954815"/>
    <w:rsid w:val="0095554C"/>
    <w:rsid w:val="00957BFA"/>
    <w:rsid w:val="0096054A"/>
    <w:rsid w:val="0096210B"/>
    <w:rsid w:val="00962613"/>
    <w:rsid w:val="00962FE9"/>
    <w:rsid w:val="00964911"/>
    <w:rsid w:val="009651C0"/>
    <w:rsid w:val="00965222"/>
    <w:rsid w:val="00965987"/>
    <w:rsid w:val="009660FC"/>
    <w:rsid w:val="00967005"/>
    <w:rsid w:val="0097176E"/>
    <w:rsid w:val="00973AB8"/>
    <w:rsid w:val="00973B69"/>
    <w:rsid w:val="00974E7A"/>
    <w:rsid w:val="00975E01"/>
    <w:rsid w:val="00976415"/>
    <w:rsid w:val="00976556"/>
    <w:rsid w:val="00976751"/>
    <w:rsid w:val="00977BC6"/>
    <w:rsid w:val="0098110A"/>
    <w:rsid w:val="009811C7"/>
    <w:rsid w:val="00982395"/>
    <w:rsid w:val="009834D2"/>
    <w:rsid w:val="00983B63"/>
    <w:rsid w:val="00984149"/>
    <w:rsid w:val="00984C61"/>
    <w:rsid w:val="00986D28"/>
    <w:rsid w:val="00986EF4"/>
    <w:rsid w:val="00987C0E"/>
    <w:rsid w:val="00990122"/>
    <w:rsid w:val="0099073F"/>
    <w:rsid w:val="00991AC7"/>
    <w:rsid w:val="00993897"/>
    <w:rsid w:val="00994E88"/>
    <w:rsid w:val="00994F7D"/>
    <w:rsid w:val="00995031"/>
    <w:rsid w:val="00995A88"/>
    <w:rsid w:val="00995C9F"/>
    <w:rsid w:val="0099791C"/>
    <w:rsid w:val="009A2000"/>
    <w:rsid w:val="009A3455"/>
    <w:rsid w:val="009A38D6"/>
    <w:rsid w:val="009A3A70"/>
    <w:rsid w:val="009A489E"/>
    <w:rsid w:val="009A524E"/>
    <w:rsid w:val="009A5AF9"/>
    <w:rsid w:val="009A63F7"/>
    <w:rsid w:val="009A7D3D"/>
    <w:rsid w:val="009B2552"/>
    <w:rsid w:val="009B343F"/>
    <w:rsid w:val="009B3B09"/>
    <w:rsid w:val="009B4870"/>
    <w:rsid w:val="009B50A6"/>
    <w:rsid w:val="009B59D2"/>
    <w:rsid w:val="009B6D1E"/>
    <w:rsid w:val="009C087E"/>
    <w:rsid w:val="009C16DC"/>
    <w:rsid w:val="009C1750"/>
    <w:rsid w:val="009C24BF"/>
    <w:rsid w:val="009C2B08"/>
    <w:rsid w:val="009C32AD"/>
    <w:rsid w:val="009C5114"/>
    <w:rsid w:val="009C5C7D"/>
    <w:rsid w:val="009C6261"/>
    <w:rsid w:val="009C6559"/>
    <w:rsid w:val="009C6582"/>
    <w:rsid w:val="009C691B"/>
    <w:rsid w:val="009C6DD7"/>
    <w:rsid w:val="009C7345"/>
    <w:rsid w:val="009C7C71"/>
    <w:rsid w:val="009D0C3F"/>
    <w:rsid w:val="009D1A26"/>
    <w:rsid w:val="009D29AE"/>
    <w:rsid w:val="009D321B"/>
    <w:rsid w:val="009D3F10"/>
    <w:rsid w:val="009D3F96"/>
    <w:rsid w:val="009D4FC9"/>
    <w:rsid w:val="009D5778"/>
    <w:rsid w:val="009D5E25"/>
    <w:rsid w:val="009D6235"/>
    <w:rsid w:val="009D641E"/>
    <w:rsid w:val="009D6E18"/>
    <w:rsid w:val="009E0045"/>
    <w:rsid w:val="009E0122"/>
    <w:rsid w:val="009E0509"/>
    <w:rsid w:val="009E1628"/>
    <w:rsid w:val="009E205F"/>
    <w:rsid w:val="009E432B"/>
    <w:rsid w:val="009E4EE1"/>
    <w:rsid w:val="009E52AD"/>
    <w:rsid w:val="009E549C"/>
    <w:rsid w:val="009E54FA"/>
    <w:rsid w:val="009E6F99"/>
    <w:rsid w:val="009E753E"/>
    <w:rsid w:val="009F1134"/>
    <w:rsid w:val="009F1A70"/>
    <w:rsid w:val="009F26E5"/>
    <w:rsid w:val="009F32C8"/>
    <w:rsid w:val="009F48B2"/>
    <w:rsid w:val="009F5E43"/>
    <w:rsid w:val="009F65B7"/>
    <w:rsid w:val="009F68A2"/>
    <w:rsid w:val="009F7492"/>
    <w:rsid w:val="009F74A9"/>
    <w:rsid w:val="009F7FA4"/>
    <w:rsid w:val="00A01B1A"/>
    <w:rsid w:val="00A01FA4"/>
    <w:rsid w:val="00A031A6"/>
    <w:rsid w:val="00A03894"/>
    <w:rsid w:val="00A03F42"/>
    <w:rsid w:val="00A04CB1"/>
    <w:rsid w:val="00A04F1A"/>
    <w:rsid w:val="00A0573F"/>
    <w:rsid w:val="00A05B58"/>
    <w:rsid w:val="00A0606F"/>
    <w:rsid w:val="00A07E4A"/>
    <w:rsid w:val="00A102C5"/>
    <w:rsid w:val="00A11799"/>
    <w:rsid w:val="00A11877"/>
    <w:rsid w:val="00A11986"/>
    <w:rsid w:val="00A11C1D"/>
    <w:rsid w:val="00A130E0"/>
    <w:rsid w:val="00A134A8"/>
    <w:rsid w:val="00A134DF"/>
    <w:rsid w:val="00A13705"/>
    <w:rsid w:val="00A13D1E"/>
    <w:rsid w:val="00A14800"/>
    <w:rsid w:val="00A151F1"/>
    <w:rsid w:val="00A1656E"/>
    <w:rsid w:val="00A16D51"/>
    <w:rsid w:val="00A17C96"/>
    <w:rsid w:val="00A17FF3"/>
    <w:rsid w:val="00A2049F"/>
    <w:rsid w:val="00A20609"/>
    <w:rsid w:val="00A20A72"/>
    <w:rsid w:val="00A21E4B"/>
    <w:rsid w:val="00A22E5F"/>
    <w:rsid w:val="00A230DB"/>
    <w:rsid w:val="00A2341F"/>
    <w:rsid w:val="00A23A00"/>
    <w:rsid w:val="00A23EE4"/>
    <w:rsid w:val="00A24FB3"/>
    <w:rsid w:val="00A25403"/>
    <w:rsid w:val="00A268F0"/>
    <w:rsid w:val="00A30A5F"/>
    <w:rsid w:val="00A32582"/>
    <w:rsid w:val="00A32C78"/>
    <w:rsid w:val="00A3536F"/>
    <w:rsid w:val="00A36261"/>
    <w:rsid w:val="00A36557"/>
    <w:rsid w:val="00A366A1"/>
    <w:rsid w:val="00A36D91"/>
    <w:rsid w:val="00A37BC4"/>
    <w:rsid w:val="00A438A1"/>
    <w:rsid w:val="00A43B69"/>
    <w:rsid w:val="00A440C7"/>
    <w:rsid w:val="00A44D33"/>
    <w:rsid w:val="00A45643"/>
    <w:rsid w:val="00A45AC3"/>
    <w:rsid w:val="00A52463"/>
    <w:rsid w:val="00A53FB7"/>
    <w:rsid w:val="00A54190"/>
    <w:rsid w:val="00A565B8"/>
    <w:rsid w:val="00A604EA"/>
    <w:rsid w:val="00A60F28"/>
    <w:rsid w:val="00A611DA"/>
    <w:rsid w:val="00A61879"/>
    <w:rsid w:val="00A621C1"/>
    <w:rsid w:val="00A624D8"/>
    <w:rsid w:val="00A6293C"/>
    <w:rsid w:val="00A62BA5"/>
    <w:rsid w:val="00A62E1B"/>
    <w:rsid w:val="00A62FC8"/>
    <w:rsid w:val="00A6454D"/>
    <w:rsid w:val="00A6471E"/>
    <w:rsid w:val="00A64F9F"/>
    <w:rsid w:val="00A66050"/>
    <w:rsid w:val="00A66503"/>
    <w:rsid w:val="00A67889"/>
    <w:rsid w:val="00A6789B"/>
    <w:rsid w:val="00A7026A"/>
    <w:rsid w:val="00A703EA"/>
    <w:rsid w:val="00A72575"/>
    <w:rsid w:val="00A736E7"/>
    <w:rsid w:val="00A74F32"/>
    <w:rsid w:val="00A7529B"/>
    <w:rsid w:val="00A76287"/>
    <w:rsid w:val="00A767BE"/>
    <w:rsid w:val="00A77B5A"/>
    <w:rsid w:val="00A77FA7"/>
    <w:rsid w:val="00A80F5F"/>
    <w:rsid w:val="00A82558"/>
    <w:rsid w:val="00A82898"/>
    <w:rsid w:val="00A82B31"/>
    <w:rsid w:val="00A82B39"/>
    <w:rsid w:val="00A82F52"/>
    <w:rsid w:val="00A83F2C"/>
    <w:rsid w:val="00A84154"/>
    <w:rsid w:val="00A8428C"/>
    <w:rsid w:val="00A851D2"/>
    <w:rsid w:val="00A856F5"/>
    <w:rsid w:val="00A85906"/>
    <w:rsid w:val="00A86F2A"/>
    <w:rsid w:val="00A8720B"/>
    <w:rsid w:val="00A919DB"/>
    <w:rsid w:val="00A91A23"/>
    <w:rsid w:val="00A921F5"/>
    <w:rsid w:val="00A95CF2"/>
    <w:rsid w:val="00A96EC4"/>
    <w:rsid w:val="00A97B47"/>
    <w:rsid w:val="00AA06F4"/>
    <w:rsid w:val="00AA0AC2"/>
    <w:rsid w:val="00AA28EA"/>
    <w:rsid w:val="00AA2CB5"/>
    <w:rsid w:val="00AA4222"/>
    <w:rsid w:val="00AA4EDC"/>
    <w:rsid w:val="00AA5880"/>
    <w:rsid w:val="00AA6AAB"/>
    <w:rsid w:val="00AA6C65"/>
    <w:rsid w:val="00AA7D8E"/>
    <w:rsid w:val="00AB0AFC"/>
    <w:rsid w:val="00AB1BB4"/>
    <w:rsid w:val="00AB3714"/>
    <w:rsid w:val="00AB4970"/>
    <w:rsid w:val="00AB4A4F"/>
    <w:rsid w:val="00AB4DF5"/>
    <w:rsid w:val="00AB4E3D"/>
    <w:rsid w:val="00AB4F86"/>
    <w:rsid w:val="00AB52BB"/>
    <w:rsid w:val="00AB5FD3"/>
    <w:rsid w:val="00AB7374"/>
    <w:rsid w:val="00AC00AE"/>
    <w:rsid w:val="00AC12AF"/>
    <w:rsid w:val="00AC1A7A"/>
    <w:rsid w:val="00AC201F"/>
    <w:rsid w:val="00AC2797"/>
    <w:rsid w:val="00AC2C87"/>
    <w:rsid w:val="00AC328B"/>
    <w:rsid w:val="00AC4374"/>
    <w:rsid w:val="00AC7A04"/>
    <w:rsid w:val="00AC7F64"/>
    <w:rsid w:val="00AD0411"/>
    <w:rsid w:val="00AD070E"/>
    <w:rsid w:val="00AD0BC2"/>
    <w:rsid w:val="00AD2597"/>
    <w:rsid w:val="00AD25F3"/>
    <w:rsid w:val="00AD26EF"/>
    <w:rsid w:val="00AD4E99"/>
    <w:rsid w:val="00AD58AF"/>
    <w:rsid w:val="00AD699F"/>
    <w:rsid w:val="00AD7C9B"/>
    <w:rsid w:val="00AE13FA"/>
    <w:rsid w:val="00AE18BE"/>
    <w:rsid w:val="00AE24CE"/>
    <w:rsid w:val="00AE2CB4"/>
    <w:rsid w:val="00AE31DF"/>
    <w:rsid w:val="00AE4374"/>
    <w:rsid w:val="00AE4888"/>
    <w:rsid w:val="00AE55ED"/>
    <w:rsid w:val="00AE57CA"/>
    <w:rsid w:val="00AE61FF"/>
    <w:rsid w:val="00AE68F5"/>
    <w:rsid w:val="00AE78CA"/>
    <w:rsid w:val="00AF00D9"/>
    <w:rsid w:val="00AF04E1"/>
    <w:rsid w:val="00AF0ED6"/>
    <w:rsid w:val="00AF14E0"/>
    <w:rsid w:val="00AF1764"/>
    <w:rsid w:val="00AF1CC9"/>
    <w:rsid w:val="00AF25DB"/>
    <w:rsid w:val="00AF37FC"/>
    <w:rsid w:val="00AF3B45"/>
    <w:rsid w:val="00AF40A5"/>
    <w:rsid w:val="00AF5B5F"/>
    <w:rsid w:val="00AF7F25"/>
    <w:rsid w:val="00B000B0"/>
    <w:rsid w:val="00B00164"/>
    <w:rsid w:val="00B00561"/>
    <w:rsid w:val="00B00F1B"/>
    <w:rsid w:val="00B0211F"/>
    <w:rsid w:val="00B035FC"/>
    <w:rsid w:val="00B03B19"/>
    <w:rsid w:val="00B03B1F"/>
    <w:rsid w:val="00B03F49"/>
    <w:rsid w:val="00B0533C"/>
    <w:rsid w:val="00B053B0"/>
    <w:rsid w:val="00B0794D"/>
    <w:rsid w:val="00B100D5"/>
    <w:rsid w:val="00B10337"/>
    <w:rsid w:val="00B108D6"/>
    <w:rsid w:val="00B10BF6"/>
    <w:rsid w:val="00B115A2"/>
    <w:rsid w:val="00B11D06"/>
    <w:rsid w:val="00B12840"/>
    <w:rsid w:val="00B12C80"/>
    <w:rsid w:val="00B12EC0"/>
    <w:rsid w:val="00B144CD"/>
    <w:rsid w:val="00B15E94"/>
    <w:rsid w:val="00B16947"/>
    <w:rsid w:val="00B16F56"/>
    <w:rsid w:val="00B20C1E"/>
    <w:rsid w:val="00B20ECF"/>
    <w:rsid w:val="00B211F6"/>
    <w:rsid w:val="00B21407"/>
    <w:rsid w:val="00B214A5"/>
    <w:rsid w:val="00B21F14"/>
    <w:rsid w:val="00B2244D"/>
    <w:rsid w:val="00B22F92"/>
    <w:rsid w:val="00B239F4"/>
    <w:rsid w:val="00B243AF"/>
    <w:rsid w:val="00B2463B"/>
    <w:rsid w:val="00B254E4"/>
    <w:rsid w:val="00B274FB"/>
    <w:rsid w:val="00B27BF4"/>
    <w:rsid w:val="00B311FD"/>
    <w:rsid w:val="00B3467F"/>
    <w:rsid w:val="00B3488E"/>
    <w:rsid w:val="00B35183"/>
    <w:rsid w:val="00B35730"/>
    <w:rsid w:val="00B364FB"/>
    <w:rsid w:val="00B40173"/>
    <w:rsid w:val="00B40564"/>
    <w:rsid w:val="00B40843"/>
    <w:rsid w:val="00B40E64"/>
    <w:rsid w:val="00B41C97"/>
    <w:rsid w:val="00B435F3"/>
    <w:rsid w:val="00B43794"/>
    <w:rsid w:val="00B44677"/>
    <w:rsid w:val="00B44B31"/>
    <w:rsid w:val="00B4730A"/>
    <w:rsid w:val="00B47F6D"/>
    <w:rsid w:val="00B47FF4"/>
    <w:rsid w:val="00B51402"/>
    <w:rsid w:val="00B52270"/>
    <w:rsid w:val="00B52808"/>
    <w:rsid w:val="00B52CB7"/>
    <w:rsid w:val="00B5398F"/>
    <w:rsid w:val="00B53D54"/>
    <w:rsid w:val="00B55411"/>
    <w:rsid w:val="00B55EB0"/>
    <w:rsid w:val="00B6099F"/>
    <w:rsid w:val="00B60EAA"/>
    <w:rsid w:val="00B625F3"/>
    <w:rsid w:val="00B64732"/>
    <w:rsid w:val="00B65BCA"/>
    <w:rsid w:val="00B66183"/>
    <w:rsid w:val="00B66D67"/>
    <w:rsid w:val="00B66FC5"/>
    <w:rsid w:val="00B67703"/>
    <w:rsid w:val="00B73199"/>
    <w:rsid w:val="00B7337D"/>
    <w:rsid w:val="00B73397"/>
    <w:rsid w:val="00B7595E"/>
    <w:rsid w:val="00B75D73"/>
    <w:rsid w:val="00B7628E"/>
    <w:rsid w:val="00B77328"/>
    <w:rsid w:val="00B775AF"/>
    <w:rsid w:val="00B77692"/>
    <w:rsid w:val="00B8038C"/>
    <w:rsid w:val="00B83EE0"/>
    <w:rsid w:val="00B865F2"/>
    <w:rsid w:val="00B8733E"/>
    <w:rsid w:val="00B93B91"/>
    <w:rsid w:val="00B93BED"/>
    <w:rsid w:val="00B94EDF"/>
    <w:rsid w:val="00B9515D"/>
    <w:rsid w:val="00B95A7C"/>
    <w:rsid w:val="00B96D79"/>
    <w:rsid w:val="00B973FF"/>
    <w:rsid w:val="00BA077E"/>
    <w:rsid w:val="00BA1755"/>
    <w:rsid w:val="00BA563B"/>
    <w:rsid w:val="00BA5997"/>
    <w:rsid w:val="00BA7014"/>
    <w:rsid w:val="00BA7533"/>
    <w:rsid w:val="00BA7EF7"/>
    <w:rsid w:val="00BA7F51"/>
    <w:rsid w:val="00BB04A8"/>
    <w:rsid w:val="00BB0FDF"/>
    <w:rsid w:val="00BB115E"/>
    <w:rsid w:val="00BB1345"/>
    <w:rsid w:val="00BB19F5"/>
    <w:rsid w:val="00BB3363"/>
    <w:rsid w:val="00BB3FEF"/>
    <w:rsid w:val="00BB641F"/>
    <w:rsid w:val="00BB6A0D"/>
    <w:rsid w:val="00BB7B30"/>
    <w:rsid w:val="00BB7E7A"/>
    <w:rsid w:val="00BC0029"/>
    <w:rsid w:val="00BC04CF"/>
    <w:rsid w:val="00BC0D9A"/>
    <w:rsid w:val="00BC1980"/>
    <w:rsid w:val="00BC31C9"/>
    <w:rsid w:val="00BC488E"/>
    <w:rsid w:val="00BC6E39"/>
    <w:rsid w:val="00BD0109"/>
    <w:rsid w:val="00BD186A"/>
    <w:rsid w:val="00BD1BDB"/>
    <w:rsid w:val="00BD2A25"/>
    <w:rsid w:val="00BD37F5"/>
    <w:rsid w:val="00BD3BB8"/>
    <w:rsid w:val="00BD4272"/>
    <w:rsid w:val="00BD4491"/>
    <w:rsid w:val="00BD44CA"/>
    <w:rsid w:val="00BD6FF3"/>
    <w:rsid w:val="00BD761F"/>
    <w:rsid w:val="00BE00E7"/>
    <w:rsid w:val="00BE0144"/>
    <w:rsid w:val="00BE1BEF"/>
    <w:rsid w:val="00BE1D77"/>
    <w:rsid w:val="00BE21C2"/>
    <w:rsid w:val="00BE2E66"/>
    <w:rsid w:val="00BE3B3F"/>
    <w:rsid w:val="00BE51C7"/>
    <w:rsid w:val="00BE55C3"/>
    <w:rsid w:val="00BE68C1"/>
    <w:rsid w:val="00BF0D9D"/>
    <w:rsid w:val="00BF128E"/>
    <w:rsid w:val="00BF1792"/>
    <w:rsid w:val="00BF1BAF"/>
    <w:rsid w:val="00BF3192"/>
    <w:rsid w:val="00BF49C7"/>
    <w:rsid w:val="00BF4E0C"/>
    <w:rsid w:val="00BF5A2E"/>
    <w:rsid w:val="00BF6770"/>
    <w:rsid w:val="00BF6F0C"/>
    <w:rsid w:val="00BF76BC"/>
    <w:rsid w:val="00BF7C26"/>
    <w:rsid w:val="00C0054E"/>
    <w:rsid w:val="00C00ABA"/>
    <w:rsid w:val="00C016B0"/>
    <w:rsid w:val="00C01D98"/>
    <w:rsid w:val="00C01DB3"/>
    <w:rsid w:val="00C037E6"/>
    <w:rsid w:val="00C03F50"/>
    <w:rsid w:val="00C03F67"/>
    <w:rsid w:val="00C04449"/>
    <w:rsid w:val="00C04E94"/>
    <w:rsid w:val="00C0653F"/>
    <w:rsid w:val="00C07244"/>
    <w:rsid w:val="00C07C99"/>
    <w:rsid w:val="00C10723"/>
    <w:rsid w:val="00C122A6"/>
    <w:rsid w:val="00C15458"/>
    <w:rsid w:val="00C155C6"/>
    <w:rsid w:val="00C15991"/>
    <w:rsid w:val="00C15D7B"/>
    <w:rsid w:val="00C16989"/>
    <w:rsid w:val="00C16CF8"/>
    <w:rsid w:val="00C173A6"/>
    <w:rsid w:val="00C17836"/>
    <w:rsid w:val="00C17BAF"/>
    <w:rsid w:val="00C2188F"/>
    <w:rsid w:val="00C21AA7"/>
    <w:rsid w:val="00C21C6A"/>
    <w:rsid w:val="00C21F9D"/>
    <w:rsid w:val="00C235CE"/>
    <w:rsid w:val="00C313F0"/>
    <w:rsid w:val="00C3281F"/>
    <w:rsid w:val="00C328C5"/>
    <w:rsid w:val="00C330FB"/>
    <w:rsid w:val="00C345CC"/>
    <w:rsid w:val="00C345FE"/>
    <w:rsid w:val="00C34DB1"/>
    <w:rsid w:val="00C37C24"/>
    <w:rsid w:val="00C37D24"/>
    <w:rsid w:val="00C37E20"/>
    <w:rsid w:val="00C37E42"/>
    <w:rsid w:val="00C44575"/>
    <w:rsid w:val="00C45568"/>
    <w:rsid w:val="00C46780"/>
    <w:rsid w:val="00C46BAD"/>
    <w:rsid w:val="00C46FFC"/>
    <w:rsid w:val="00C47BDB"/>
    <w:rsid w:val="00C5117B"/>
    <w:rsid w:val="00C5162D"/>
    <w:rsid w:val="00C51F76"/>
    <w:rsid w:val="00C520A8"/>
    <w:rsid w:val="00C52100"/>
    <w:rsid w:val="00C526BE"/>
    <w:rsid w:val="00C52B00"/>
    <w:rsid w:val="00C53813"/>
    <w:rsid w:val="00C54781"/>
    <w:rsid w:val="00C54EFC"/>
    <w:rsid w:val="00C55132"/>
    <w:rsid w:val="00C55167"/>
    <w:rsid w:val="00C5535D"/>
    <w:rsid w:val="00C55D54"/>
    <w:rsid w:val="00C55EB5"/>
    <w:rsid w:val="00C56BF8"/>
    <w:rsid w:val="00C5781B"/>
    <w:rsid w:val="00C61DF9"/>
    <w:rsid w:val="00C62268"/>
    <w:rsid w:val="00C63407"/>
    <w:rsid w:val="00C634C1"/>
    <w:rsid w:val="00C64D96"/>
    <w:rsid w:val="00C65020"/>
    <w:rsid w:val="00C65974"/>
    <w:rsid w:val="00C66244"/>
    <w:rsid w:val="00C678C8"/>
    <w:rsid w:val="00C70229"/>
    <w:rsid w:val="00C704BB"/>
    <w:rsid w:val="00C7085F"/>
    <w:rsid w:val="00C71053"/>
    <w:rsid w:val="00C7193E"/>
    <w:rsid w:val="00C726C7"/>
    <w:rsid w:val="00C74341"/>
    <w:rsid w:val="00C76AA5"/>
    <w:rsid w:val="00C80343"/>
    <w:rsid w:val="00C80653"/>
    <w:rsid w:val="00C80685"/>
    <w:rsid w:val="00C81AA5"/>
    <w:rsid w:val="00C81E33"/>
    <w:rsid w:val="00C82D7C"/>
    <w:rsid w:val="00C83623"/>
    <w:rsid w:val="00C862D0"/>
    <w:rsid w:val="00C87DB4"/>
    <w:rsid w:val="00C90D7B"/>
    <w:rsid w:val="00C91395"/>
    <w:rsid w:val="00C92365"/>
    <w:rsid w:val="00C927D7"/>
    <w:rsid w:val="00C934D3"/>
    <w:rsid w:val="00C9355C"/>
    <w:rsid w:val="00C93648"/>
    <w:rsid w:val="00C94E95"/>
    <w:rsid w:val="00C95BDF"/>
    <w:rsid w:val="00C95CB1"/>
    <w:rsid w:val="00C96161"/>
    <w:rsid w:val="00C96184"/>
    <w:rsid w:val="00C96482"/>
    <w:rsid w:val="00C972EC"/>
    <w:rsid w:val="00CA153E"/>
    <w:rsid w:val="00CA32E6"/>
    <w:rsid w:val="00CA46CE"/>
    <w:rsid w:val="00CA525A"/>
    <w:rsid w:val="00CA540E"/>
    <w:rsid w:val="00CA6DCE"/>
    <w:rsid w:val="00CA7018"/>
    <w:rsid w:val="00CB0A42"/>
    <w:rsid w:val="00CB1865"/>
    <w:rsid w:val="00CB29E9"/>
    <w:rsid w:val="00CB3BAA"/>
    <w:rsid w:val="00CB4C98"/>
    <w:rsid w:val="00CB4F81"/>
    <w:rsid w:val="00CB597F"/>
    <w:rsid w:val="00CB5CBA"/>
    <w:rsid w:val="00CB6A1F"/>
    <w:rsid w:val="00CB720B"/>
    <w:rsid w:val="00CC130B"/>
    <w:rsid w:val="00CC34A7"/>
    <w:rsid w:val="00CC4638"/>
    <w:rsid w:val="00CC5612"/>
    <w:rsid w:val="00CC57AC"/>
    <w:rsid w:val="00CC5A8B"/>
    <w:rsid w:val="00CC5DF2"/>
    <w:rsid w:val="00CC647F"/>
    <w:rsid w:val="00CC72E4"/>
    <w:rsid w:val="00CC7BF9"/>
    <w:rsid w:val="00CD0382"/>
    <w:rsid w:val="00CD1039"/>
    <w:rsid w:val="00CD1A8E"/>
    <w:rsid w:val="00CD1E9A"/>
    <w:rsid w:val="00CD2C94"/>
    <w:rsid w:val="00CD2E49"/>
    <w:rsid w:val="00CD35BE"/>
    <w:rsid w:val="00CD368B"/>
    <w:rsid w:val="00CD3DCB"/>
    <w:rsid w:val="00CD4947"/>
    <w:rsid w:val="00CD4B8C"/>
    <w:rsid w:val="00CD4D45"/>
    <w:rsid w:val="00CD5598"/>
    <w:rsid w:val="00CD5F99"/>
    <w:rsid w:val="00CD7797"/>
    <w:rsid w:val="00CE13BA"/>
    <w:rsid w:val="00CE1586"/>
    <w:rsid w:val="00CE318E"/>
    <w:rsid w:val="00CE344D"/>
    <w:rsid w:val="00CE5494"/>
    <w:rsid w:val="00CE5BC2"/>
    <w:rsid w:val="00CE5FF0"/>
    <w:rsid w:val="00CE61F7"/>
    <w:rsid w:val="00CE62FD"/>
    <w:rsid w:val="00CF0C46"/>
    <w:rsid w:val="00CF2418"/>
    <w:rsid w:val="00CF501B"/>
    <w:rsid w:val="00CF7899"/>
    <w:rsid w:val="00D009EC"/>
    <w:rsid w:val="00D00C15"/>
    <w:rsid w:val="00D0114D"/>
    <w:rsid w:val="00D01D1A"/>
    <w:rsid w:val="00D02082"/>
    <w:rsid w:val="00D02606"/>
    <w:rsid w:val="00D03967"/>
    <w:rsid w:val="00D042F5"/>
    <w:rsid w:val="00D06384"/>
    <w:rsid w:val="00D06419"/>
    <w:rsid w:val="00D06A68"/>
    <w:rsid w:val="00D07459"/>
    <w:rsid w:val="00D12FC0"/>
    <w:rsid w:val="00D146A1"/>
    <w:rsid w:val="00D15AB1"/>
    <w:rsid w:val="00D16345"/>
    <w:rsid w:val="00D16FE0"/>
    <w:rsid w:val="00D175EE"/>
    <w:rsid w:val="00D210A7"/>
    <w:rsid w:val="00D22644"/>
    <w:rsid w:val="00D22B96"/>
    <w:rsid w:val="00D22D5C"/>
    <w:rsid w:val="00D22FC3"/>
    <w:rsid w:val="00D241DB"/>
    <w:rsid w:val="00D24A05"/>
    <w:rsid w:val="00D25828"/>
    <w:rsid w:val="00D25B0B"/>
    <w:rsid w:val="00D26335"/>
    <w:rsid w:val="00D266FF"/>
    <w:rsid w:val="00D274BE"/>
    <w:rsid w:val="00D27643"/>
    <w:rsid w:val="00D3012B"/>
    <w:rsid w:val="00D31605"/>
    <w:rsid w:val="00D325BC"/>
    <w:rsid w:val="00D3383B"/>
    <w:rsid w:val="00D35F2D"/>
    <w:rsid w:val="00D37EFE"/>
    <w:rsid w:val="00D400EB"/>
    <w:rsid w:val="00D4130B"/>
    <w:rsid w:val="00D42201"/>
    <w:rsid w:val="00D4220F"/>
    <w:rsid w:val="00D42EA6"/>
    <w:rsid w:val="00D42FAB"/>
    <w:rsid w:val="00D46051"/>
    <w:rsid w:val="00D47B70"/>
    <w:rsid w:val="00D47B89"/>
    <w:rsid w:val="00D502B5"/>
    <w:rsid w:val="00D502BC"/>
    <w:rsid w:val="00D503B5"/>
    <w:rsid w:val="00D51E7B"/>
    <w:rsid w:val="00D51F4B"/>
    <w:rsid w:val="00D528E9"/>
    <w:rsid w:val="00D52F37"/>
    <w:rsid w:val="00D5302E"/>
    <w:rsid w:val="00D532AD"/>
    <w:rsid w:val="00D534D9"/>
    <w:rsid w:val="00D53B05"/>
    <w:rsid w:val="00D53DCF"/>
    <w:rsid w:val="00D5458B"/>
    <w:rsid w:val="00D5474E"/>
    <w:rsid w:val="00D54997"/>
    <w:rsid w:val="00D54B1D"/>
    <w:rsid w:val="00D551E9"/>
    <w:rsid w:val="00D56471"/>
    <w:rsid w:val="00D564BE"/>
    <w:rsid w:val="00D567EA"/>
    <w:rsid w:val="00D57D1E"/>
    <w:rsid w:val="00D60260"/>
    <w:rsid w:val="00D60EAF"/>
    <w:rsid w:val="00D61107"/>
    <w:rsid w:val="00D616B6"/>
    <w:rsid w:val="00D61D08"/>
    <w:rsid w:val="00D62555"/>
    <w:rsid w:val="00D628FB"/>
    <w:rsid w:val="00D64B18"/>
    <w:rsid w:val="00D64B40"/>
    <w:rsid w:val="00D662D3"/>
    <w:rsid w:val="00D67A93"/>
    <w:rsid w:val="00D7184A"/>
    <w:rsid w:val="00D71C62"/>
    <w:rsid w:val="00D7207A"/>
    <w:rsid w:val="00D7243E"/>
    <w:rsid w:val="00D72A80"/>
    <w:rsid w:val="00D72F86"/>
    <w:rsid w:val="00D7326E"/>
    <w:rsid w:val="00D73DC1"/>
    <w:rsid w:val="00D73F49"/>
    <w:rsid w:val="00D73FAC"/>
    <w:rsid w:val="00D74548"/>
    <w:rsid w:val="00D745DF"/>
    <w:rsid w:val="00D74F57"/>
    <w:rsid w:val="00D75903"/>
    <w:rsid w:val="00D767A9"/>
    <w:rsid w:val="00D7688A"/>
    <w:rsid w:val="00D7710F"/>
    <w:rsid w:val="00D77F13"/>
    <w:rsid w:val="00D8018C"/>
    <w:rsid w:val="00D80F50"/>
    <w:rsid w:val="00D82563"/>
    <w:rsid w:val="00D82953"/>
    <w:rsid w:val="00D82B6B"/>
    <w:rsid w:val="00D82DEB"/>
    <w:rsid w:val="00D8324C"/>
    <w:rsid w:val="00D83419"/>
    <w:rsid w:val="00D83A59"/>
    <w:rsid w:val="00D83D50"/>
    <w:rsid w:val="00D842F2"/>
    <w:rsid w:val="00D87B30"/>
    <w:rsid w:val="00D9049A"/>
    <w:rsid w:val="00D90977"/>
    <w:rsid w:val="00D90BDE"/>
    <w:rsid w:val="00D90DE9"/>
    <w:rsid w:val="00D92BCE"/>
    <w:rsid w:val="00D93125"/>
    <w:rsid w:val="00D94A4F"/>
    <w:rsid w:val="00D9652D"/>
    <w:rsid w:val="00D967E9"/>
    <w:rsid w:val="00D968CE"/>
    <w:rsid w:val="00D973E0"/>
    <w:rsid w:val="00D9741A"/>
    <w:rsid w:val="00DA0C9A"/>
    <w:rsid w:val="00DA1246"/>
    <w:rsid w:val="00DA2F62"/>
    <w:rsid w:val="00DA31B1"/>
    <w:rsid w:val="00DA556E"/>
    <w:rsid w:val="00DA6F15"/>
    <w:rsid w:val="00DB1A6A"/>
    <w:rsid w:val="00DB24AD"/>
    <w:rsid w:val="00DB2C18"/>
    <w:rsid w:val="00DB2FEE"/>
    <w:rsid w:val="00DB320C"/>
    <w:rsid w:val="00DB3819"/>
    <w:rsid w:val="00DB3CF7"/>
    <w:rsid w:val="00DB45CA"/>
    <w:rsid w:val="00DB53A8"/>
    <w:rsid w:val="00DB541C"/>
    <w:rsid w:val="00DB5468"/>
    <w:rsid w:val="00DB56D1"/>
    <w:rsid w:val="00DB5A64"/>
    <w:rsid w:val="00DB609E"/>
    <w:rsid w:val="00DB6268"/>
    <w:rsid w:val="00DC036A"/>
    <w:rsid w:val="00DC0970"/>
    <w:rsid w:val="00DC0EBF"/>
    <w:rsid w:val="00DC0FF3"/>
    <w:rsid w:val="00DC2318"/>
    <w:rsid w:val="00DC4C92"/>
    <w:rsid w:val="00DC4EDA"/>
    <w:rsid w:val="00DC57C5"/>
    <w:rsid w:val="00DC5B1C"/>
    <w:rsid w:val="00DC7593"/>
    <w:rsid w:val="00DC7EBA"/>
    <w:rsid w:val="00DD0C1A"/>
    <w:rsid w:val="00DD16B2"/>
    <w:rsid w:val="00DD2CBE"/>
    <w:rsid w:val="00DD3522"/>
    <w:rsid w:val="00DD4C58"/>
    <w:rsid w:val="00DD5D92"/>
    <w:rsid w:val="00DD63B4"/>
    <w:rsid w:val="00DD67AA"/>
    <w:rsid w:val="00DD7432"/>
    <w:rsid w:val="00DD7E8D"/>
    <w:rsid w:val="00DE0B6C"/>
    <w:rsid w:val="00DE1E6F"/>
    <w:rsid w:val="00DE2B34"/>
    <w:rsid w:val="00DE31EA"/>
    <w:rsid w:val="00DE358F"/>
    <w:rsid w:val="00DE36F5"/>
    <w:rsid w:val="00DE56DC"/>
    <w:rsid w:val="00DE621A"/>
    <w:rsid w:val="00DF02E0"/>
    <w:rsid w:val="00DF06BF"/>
    <w:rsid w:val="00DF0F9E"/>
    <w:rsid w:val="00DF322F"/>
    <w:rsid w:val="00DF423B"/>
    <w:rsid w:val="00DF437F"/>
    <w:rsid w:val="00DF5591"/>
    <w:rsid w:val="00DF5ED5"/>
    <w:rsid w:val="00DF5F14"/>
    <w:rsid w:val="00DF66FF"/>
    <w:rsid w:val="00DF6B87"/>
    <w:rsid w:val="00E006F2"/>
    <w:rsid w:val="00E022CC"/>
    <w:rsid w:val="00E02E83"/>
    <w:rsid w:val="00E032E8"/>
    <w:rsid w:val="00E03347"/>
    <w:rsid w:val="00E03A1A"/>
    <w:rsid w:val="00E03CC3"/>
    <w:rsid w:val="00E053D1"/>
    <w:rsid w:val="00E058D6"/>
    <w:rsid w:val="00E06137"/>
    <w:rsid w:val="00E0697E"/>
    <w:rsid w:val="00E07990"/>
    <w:rsid w:val="00E10492"/>
    <w:rsid w:val="00E10B9E"/>
    <w:rsid w:val="00E11840"/>
    <w:rsid w:val="00E138C6"/>
    <w:rsid w:val="00E139BA"/>
    <w:rsid w:val="00E158E2"/>
    <w:rsid w:val="00E16233"/>
    <w:rsid w:val="00E16BB2"/>
    <w:rsid w:val="00E17692"/>
    <w:rsid w:val="00E179F4"/>
    <w:rsid w:val="00E17DB2"/>
    <w:rsid w:val="00E234B0"/>
    <w:rsid w:val="00E23AB7"/>
    <w:rsid w:val="00E24642"/>
    <w:rsid w:val="00E25DE2"/>
    <w:rsid w:val="00E26174"/>
    <w:rsid w:val="00E26E11"/>
    <w:rsid w:val="00E31E3C"/>
    <w:rsid w:val="00E31F38"/>
    <w:rsid w:val="00E322B0"/>
    <w:rsid w:val="00E33A3A"/>
    <w:rsid w:val="00E33BC8"/>
    <w:rsid w:val="00E413CB"/>
    <w:rsid w:val="00E4150E"/>
    <w:rsid w:val="00E42BA4"/>
    <w:rsid w:val="00E4687A"/>
    <w:rsid w:val="00E46A79"/>
    <w:rsid w:val="00E472F0"/>
    <w:rsid w:val="00E47C9F"/>
    <w:rsid w:val="00E51A3B"/>
    <w:rsid w:val="00E531FD"/>
    <w:rsid w:val="00E5419F"/>
    <w:rsid w:val="00E56AF2"/>
    <w:rsid w:val="00E57A55"/>
    <w:rsid w:val="00E60747"/>
    <w:rsid w:val="00E6194B"/>
    <w:rsid w:val="00E61BBD"/>
    <w:rsid w:val="00E62195"/>
    <w:rsid w:val="00E63207"/>
    <w:rsid w:val="00E63476"/>
    <w:rsid w:val="00E639F1"/>
    <w:rsid w:val="00E65CF5"/>
    <w:rsid w:val="00E65EC6"/>
    <w:rsid w:val="00E700FF"/>
    <w:rsid w:val="00E7013F"/>
    <w:rsid w:val="00E71046"/>
    <w:rsid w:val="00E72201"/>
    <w:rsid w:val="00E73F21"/>
    <w:rsid w:val="00E755F0"/>
    <w:rsid w:val="00E769A4"/>
    <w:rsid w:val="00E76EF0"/>
    <w:rsid w:val="00E802AD"/>
    <w:rsid w:val="00E80F7F"/>
    <w:rsid w:val="00E81793"/>
    <w:rsid w:val="00E8261D"/>
    <w:rsid w:val="00E82DF9"/>
    <w:rsid w:val="00E83926"/>
    <w:rsid w:val="00E85061"/>
    <w:rsid w:val="00E85887"/>
    <w:rsid w:val="00E864A2"/>
    <w:rsid w:val="00E87130"/>
    <w:rsid w:val="00E9078D"/>
    <w:rsid w:val="00E912A3"/>
    <w:rsid w:val="00E92034"/>
    <w:rsid w:val="00E922F1"/>
    <w:rsid w:val="00E92E26"/>
    <w:rsid w:val="00E934FD"/>
    <w:rsid w:val="00E942D2"/>
    <w:rsid w:val="00E95301"/>
    <w:rsid w:val="00E954E0"/>
    <w:rsid w:val="00E95E2E"/>
    <w:rsid w:val="00E9677C"/>
    <w:rsid w:val="00E97E8D"/>
    <w:rsid w:val="00EA05B3"/>
    <w:rsid w:val="00EA08EF"/>
    <w:rsid w:val="00EA35AE"/>
    <w:rsid w:val="00EA38DF"/>
    <w:rsid w:val="00EA423F"/>
    <w:rsid w:val="00EA4A18"/>
    <w:rsid w:val="00EA5247"/>
    <w:rsid w:val="00EA6406"/>
    <w:rsid w:val="00EA670F"/>
    <w:rsid w:val="00EA6C04"/>
    <w:rsid w:val="00EA714E"/>
    <w:rsid w:val="00EA7BC2"/>
    <w:rsid w:val="00EB077C"/>
    <w:rsid w:val="00EB2125"/>
    <w:rsid w:val="00EB3E9A"/>
    <w:rsid w:val="00EB47EF"/>
    <w:rsid w:val="00EB483E"/>
    <w:rsid w:val="00EB4C13"/>
    <w:rsid w:val="00EB5370"/>
    <w:rsid w:val="00EB5C92"/>
    <w:rsid w:val="00EB739C"/>
    <w:rsid w:val="00EB7709"/>
    <w:rsid w:val="00EC0C6F"/>
    <w:rsid w:val="00EC1A58"/>
    <w:rsid w:val="00EC2709"/>
    <w:rsid w:val="00EC4D7C"/>
    <w:rsid w:val="00EC4E9E"/>
    <w:rsid w:val="00EC73B2"/>
    <w:rsid w:val="00EC7A77"/>
    <w:rsid w:val="00EC7BC5"/>
    <w:rsid w:val="00ED1213"/>
    <w:rsid w:val="00ED1EA6"/>
    <w:rsid w:val="00ED1F97"/>
    <w:rsid w:val="00ED296A"/>
    <w:rsid w:val="00ED454B"/>
    <w:rsid w:val="00ED4791"/>
    <w:rsid w:val="00ED4E9C"/>
    <w:rsid w:val="00ED539B"/>
    <w:rsid w:val="00ED5BC7"/>
    <w:rsid w:val="00ED7C59"/>
    <w:rsid w:val="00ED7DC7"/>
    <w:rsid w:val="00EE0193"/>
    <w:rsid w:val="00EE026D"/>
    <w:rsid w:val="00EE1467"/>
    <w:rsid w:val="00EE287E"/>
    <w:rsid w:val="00EE3F2F"/>
    <w:rsid w:val="00EE4684"/>
    <w:rsid w:val="00EE50A3"/>
    <w:rsid w:val="00EE6361"/>
    <w:rsid w:val="00EF06CD"/>
    <w:rsid w:val="00EF1311"/>
    <w:rsid w:val="00EF1F73"/>
    <w:rsid w:val="00EF2AC1"/>
    <w:rsid w:val="00EF4087"/>
    <w:rsid w:val="00EF415C"/>
    <w:rsid w:val="00EF4317"/>
    <w:rsid w:val="00EF49BB"/>
    <w:rsid w:val="00EF5367"/>
    <w:rsid w:val="00EF5D19"/>
    <w:rsid w:val="00EF792C"/>
    <w:rsid w:val="00F00078"/>
    <w:rsid w:val="00F0101F"/>
    <w:rsid w:val="00F014A6"/>
    <w:rsid w:val="00F019E7"/>
    <w:rsid w:val="00F020D8"/>
    <w:rsid w:val="00F03465"/>
    <w:rsid w:val="00F03509"/>
    <w:rsid w:val="00F039F6"/>
    <w:rsid w:val="00F039F9"/>
    <w:rsid w:val="00F03A26"/>
    <w:rsid w:val="00F041CE"/>
    <w:rsid w:val="00F041E0"/>
    <w:rsid w:val="00F052F1"/>
    <w:rsid w:val="00F05345"/>
    <w:rsid w:val="00F055F6"/>
    <w:rsid w:val="00F05B41"/>
    <w:rsid w:val="00F0693E"/>
    <w:rsid w:val="00F07DEA"/>
    <w:rsid w:val="00F10D70"/>
    <w:rsid w:val="00F11158"/>
    <w:rsid w:val="00F13EB0"/>
    <w:rsid w:val="00F1478F"/>
    <w:rsid w:val="00F147B2"/>
    <w:rsid w:val="00F15066"/>
    <w:rsid w:val="00F157D2"/>
    <w:rsid w:val="00F17D4A"/>
    <w:rsid w:val="00F206A9"/>
    <w:rsid w:val="00F219A5"/>
    <w:rsid w:val="00F22C36"/>
    <w:rsid w:val="00F230F4"/>
    <w:rsid w:val="00F23433"/>
    <w:rsid w:val="00F23490"/>
    <w:rsid w:val="00F243B5"/>
    <w:rsid w:val="00F24DE8"/>
    <w:rsid w:val="00F2541C"/>
    <w:rsid w:val="00F25EC3"/>
    <w:rsid w:val="00F26C37"/>
    <w:rsid w:val="00F30376"/>
    <w:rsid w:val="00F31021"/>
    <w:rsid w:val="00F314FA"/>
    <w:rsid w:val="00F31ED1"/>
    <w:rsid w:val="00F32EB3"/>
    <w:rsid w:val="00F35EF6"/>
    <w:rsid w:val="00F40FDE"/>
    <w:rsid w:val="00F415B1"/>
    <w:rsid w:val="00F42341"/>
    <w:rsid w:val="00F4521C"/>
    <w:rsid w:val="00F45E65"/>
    <w:rsid w:val="00F461CE"/>
    <w:rsid w:val="00F46832"/>
    <w:rsid w:val="00F46C9C"/>
    <w:rsid w:val="00F47115"/>
    <w:rsid w:val="00F47291"/>
    <w:rsid w:val="00F50525"/>
    <w:rsid w:val="00F50557"/>
    <w:rsid w:val="00F50BA9"/>
    <w:rsid w:val="00F50F2F"/>
    <w:rsid w:val="00F52658"/>
    <w:rsid w:val="00F53386"/>
    <w:rsid w:val="00F53D17"/>
    <w:rsid w:val="00F54445"/>
    <w:rsid w:val="00F552A9"/>
    <w:rsid w:val="00F557E8"/>
    <w:rsid w:val="00F5628B"/>
    <w:rsid w:val="00F56688"/>
    <w:rsid w:val="00F572B1"/>
    <w:rsid w:val="00F60448"/>
    <w:rsid w:val="00F60B18"/>
    <w:rsid w:val="00F611B3"/>
    <w:rsid w:val="00F63AAF"/>
    <w:rsid w:val="00F63E0A"/>
    <w:rsid w:val="00F644DD"/>
    <w:rsid w:val="00F65330"/>
    <w:rsid w:val="00F7096E"/>
    <w:rsid w:val="00F71D06"/>
    <w:rsid w:val="00F741E3"/>
    <w:rsid w:val="00F75C54"/>
    <w:rsid w:val="00F76667"/>
    <w:rsid w:val="00F800B7"/>
    <w:rsid w:val="00F80AE7"/>
    <w:rsid w:val="00F812BE"/>
    <w:rsid w:val="00F81CD2"/>
    <w:rsid w:val="00F83DF2"/>
    <w:rsid w:val="00F84195"/>
    <w:rsid w:val="00F843F8"/>
    <w:rsid w:val="00F84665"/>
    <w:rsid w:val="00F8482C"/>
    <w:rsid w:val="00F86280"/>
    <w:rsid w:val="00F87824"/>
    <w:rsid w:val="00F878F0"/>
    <w:rsid w:val="00F90852"/>
    <w:rsid w:val="00F910A7"/>
    <w:rsid w:val="00F916B8"/>
    <w:rsid w:val="00F91D1B"/>
    <w:rsid w:val="00F91DF7"/>
    <w:rsid w:val="00F92634"/>
    <w:rsid w:val="00F92683"/>
    <w:rsid w:val="00F942A2"/>
    <w:rsid w:val="00F950EB"/>
    <w:rsid w:val="00F953AE"/>
    <w:rsid w:val="00F9545A"/>
    <w:rsid w:val="00F956C9"/>
    <w:rsid w:val="00F96291"/>
    <w:rsid w:val="00F96B84"/>
    <w:rsid w:val="00F96F5A"/>
    <w:rsid w:val="00F974F0"/>
    <w:rsid w:val="00FA1E0D"/>
    <w:rsid w:val="00FA2D05"/>
    <w:rsid w:val="00FA55CF"/>
    <w:rsid w:val="00FA59DD"/>
    <w:rsid w:val="00FA5DAC"/>
    <w:rsid w:val="00FA6372"/>
    <w:rsid w:val="00FA669F"/>
    <w:rsid w:val="00FA7771"/>
    <w:rsid w:val="00FA7F96"/>
    <w:rsid w:val="00FB167D"/>
    <w:rsid w:val="00FB1C2E"/>
    <w:rsid w:val="00FB3165"/>
    <w:rsid w:val="00FB457A"/>
    <w:rsid w:val="00FB673B"/>
    <w:rsid w:val="00FB6BCD"/>
    <w:rsid w:val="00FB74E8"/>
    <w:rsid w:val="00FC04DE"/>
    <w:rsid w:val="00FC19DB"/>
    <w:rsid w:val="00FC1D6A"/>
    <w:rsid w:val="00FC22A4"/>
    <w:rsid w:val="00FC29BF"/>
    <w:rsid w:val="00FC3997"/>
    <w:rsid w:val="00FC41FF"/>
    <w:rsid w:val="00FC421C"/>
    <w:rsid w:val="00FC4791"/>
    <w:rsid w:val="00FC4BFE"/>
    <w:rsid w:val="00FC5E8A"/>
    <w:rsid w:val="00FC6B21"/>
    <w:rsid w:val="00FC75C9"/>
    <w:rsid w:val="00FD0159"/>
    <w:rsid w:val="00FD0BBA"/>
    <w:rsid w:val="00FD20E1"/>
    <w:rsid w:val="00FD2818"/>
    <w:rsid w:val="00FD4A30"/>
    <w:rsid w:val="00FD5808"/>
    <w:rsid w:val="00FD6224"/>
    <w:rsid w:val="00FD625A"/>
    <w:rsid w:val="00FD627D"/>
    <w:rsid w:val="00FD6382"/>
    <w:rsid w:val="00FD74CE"/>
    <w:rsid w:val="00FE0E81"/>
    <w:rsid w:val="00FE3004"/>
    <w:rsid w:val="00FE32AF"/>
    <w:rsid w:val="00FE3CF4"/>
    <w:rsid w:val="00FE6A1E"/>
    <w:rsid w:val="00FE6B2A"/>
    <w:rsid w:val="00FE7F66"/>
    <w:rsid w:val="00FF0343"/>
    <w:rsid w:val="00FF0CF7"/>
    <w:rsid w:val="00FF1F8D"/>
    <w:rsid w:val="00FF2D9D"/>
    <w:rsid w:val="00FF4073"/>
    <w:rsid w:val="00FF40BB"/>
    <w:rsid w:val="00FF5CED"/>
    <w:rsid w:val="00FF6410"/>
    <w:rsid w:val="00FF7300"/>
    <w:rsid w:val="00FF735B"/>
    <w:rsid w:val="0D42648D"/>
    <w:rsid w:val="0F555DB4"/>
    <w:rsid w:val="1252421A"/>
    <w:rsid w:val="1AF57E02"/>
    <w:rsid w:val="1FE96C05"/>
    <w:rsid w:val="23285163"/>
    <w:rsid w:val="34254E5C"/>
    <w:rsid w:val="3CD63197"/>
    <w:rsid w:val="3DFE1FCA"/>
    <w:rsid w:val="43F9776B"/>
    <w:rsid w:val="478163F5"/>
    <w:rsid w:val="4FF572BC"/>
    <w:rsid w:val="512D1F1E"/>
    <w:rsid w:val="5385202A"/>
    <w:rsid w:val="57332906"/>
    <w:rsid w:val="5AD85ED5"/>
    <w:rsid w:val="5DFFCC53"/>
    <w:rsid w:val="64063AB3"/>
    <w:rsid w:val="6A99664B"/>
    <w:rsid w:val="6CBF25FC"/>
    <w:rsid w:val="78470990"/>
    <w:rsid w:val="7B004E1F"/>
    <w:rsid w:val="7FAC0D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107A72A-64C9-4E0E-B992-4FB9A748A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Char"/>
    <w:qFormat/>
    <w:pPr>
      <w:keepNext/>
      <w:keepLines/>
      <w:spacing w:before="340" w:after="330" w:line="578" w:lineRule="auto"/>
      <w:jc w:val="center"/>
      <w:outlineLvl w:val="0"/>
    </w:pPr>
    <w:rPr>
      <w:rFonts w:eastAsia="华文行楷"/>
      <w:kern w:val="44"/>
      <w:sz w:val="44"/>
      <w:szCs w:val="20"/>
    </w:rPr>
  </w:style>
  <w:style w:type="paragraph" w:styleId="2">
    <w:name w:val="heading 2"/>
    <w:basedOn w:val="a"/>
    <w:next w:val="a"/>
    <w:link w:val="2Char"/>
    <w:uiPriority w:val="99"/>
    <w:qFormat/>
    <w:pPr>
      <w:keepNext/>
      <w:keepLines/>
      <w:spacing w:line="360" w:lineRule="auto"/>
      <w:jc w:val="center"/>
      <w:outlineLvl w:val="1"/>
    </w:pPr>
    <w:rPr>
      <w:rFonts w:ascii="Cambria" w:hAnsi="Cambria"/>
      <w:b/>
      <w:bCs/>
      <w:sz w:val="32"/>
      <w:szCs w:val="32"/>
    </w:rPr>
  </w:style>
  <w:style w:type="paragraph" w:styleId="4">
    <w:name w:val="heading 4"/>
    <w:basedOn w:val="a"/>
    <w:next w:val="a"/>
    <w:link w:val="4Char"/>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semiHidden/>
    <w:unhideWhenUsed/>
    <w:qFormat/>
    <w:pPr>
      <w:widowControl/>
      <w:spacing w:before="100" w:beforeAutospacing="1" w:after="100" w:afterAutospacing="1"/>
      <w:jc w:val="left"/>
    </w:pPr>
    <w:rPr>
      <w:rFonts w:ascii="宋体" w:hAnsi="宋体" w:cs="宋体"/>
      <w:kern w:val="0"/>
      <w:sz w:val="24"/>
    </w:rPr>
  </w:style>
  <w:style w:type="paragraph" w:styleId="a8">
    <w:name w:val="annotation subject"/>
    <w:basedOn w:val="a3"/>
    <w:next w:val="a3"/>
    <w:link w:val="Char3"/>
    <w:uiPriority w:val="99"/>
    <w:semiHidden/>
    <w:unhideWhenUsed/>
    <w:qFormat/>
    <w:rPr>
      <w:b/>
      <w:bCs/>
    </w:rPr>
  </w:style>
  <w:style w:type="table" w:styleId="a9">
    <w:name w:val="Table Grid"/>
    <w:basedOn w:val="a1"/>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Strong"/>
    <w:basedOn w:val="a0"/>
    <w:uiPriority w:val="22"/>
    <w:qFormat/>
    <w:rPr>
      <w:b/>
      <w:bCs/>
    </w:rPr>
  </w:style>
  <w:style w:type="character" w:styleId="ab">
    <w:name w:val="annotation reference"/>
    <w:basedOn w:val="a0"/>
    <w:uiPriority w:val="99"/>
    <w:semiHidden/>
    <w:unhideWhenUsed/>
    <w:qFormat/>
    <w:rPr>
      <w:sz w:val="21"/>
      <w:szCs w:val="21"/>
    </w:rPr>
  </w:style>
  <w:style w:type="character" w:customStyle="1" w:styleId="2Char">
    <w:name w:val="标题 2 Char"/>
    <w:basedOn w:val="a0"/>
    <w:link w:val="2"/>
    <w:uiPriority w:val="99"/>
    <w:qFormat/>
    <w:rPr>
      <w:rFonts w:ascii="Cambria" w:eastAsia="宋体" w:hAnsi="Cambria" w:cs="Times New Roman"/>
      <w:b/>
      <w:bCs/>
      <w:sz w:val="32"/>
      <w:szCs w:val="32"/>
    </w:rPr>
  </w:style>
  <w:style w:type="character" w:customStyle="1" w:styleId="1Char">
    <w:name w:val="标题 1 Char"/>
    <w:basedOn w:val="a0"/>
    <w:link w:val="1"/>
    <w:qFormat/>
    <w:rPr>
      <w:rFonts w:ascii="Times New Roman" w:eastAsia="华文行楷" w:hAnsi="Times New Roman" w:cs="Times New Roman"/>
      <w:kern w:val="44"/>
      <w:sz w:val="44"/>
      <w:szCs w:val="20"/>
    </w:rPr>
  </w:style>
  <w:style w:type="paragraph" w:customStyle="1" w:styleId="Default">
    <w:name w:val="Default"/>
    <w:qFormat/>
    <w:pPr>
      <w:autoSpaceDE w:val="0"/>
      <w:autoSpaceDN w:val="0"/>
      <w:adjustRightInd w:val="0"/>
    </w:pPr>
    <w:rPr>
      <w:rFonts w:ascii="Georgia" w:hAnsi="Georgia" w:cs="Georgia"/>
      <w:color w:val="000000"/>
      <w:sz w:val="24"/>
      <w:szCs w:val="24"/>
    </w:rPr>
  </w:style>
  <w:style w:type="character" w:customStyle="1" w:styleId="Char">
    <w:name w:val="批注文字 Char"/>
    <w:basedOn w:val="a0"/>
    <w:link w:val="a3"/>
    <w:uiPriority w:val="99"/>
    <w:qFormat/>
    <w:rPr>
      <w:rFonts w:ascii="Times New Roman" w:eastAsia="宋体" w:hAnsi="Times New Roman" w:cs="Times New Roman"/>
      <w:szCs w:val="24"/>
    </w:rPr>
  </w:style>
  <w:style w:type="character" w:customStyle="1" w:styleId="Char3">
    <w:name w:val="批注主题 Char"/>
    <w:basedOn w:val="Char"/>
    <w:link w:val="a8"/>
    <w:uiPriority w:val="99"/>
    <w:semiHidden/>
    <w:qFormat/>
    <w:rPr>
      <w:rFonts w:ascii="Times New Roman" w:eastAsia="宋体" w:hAnsi="Times New Roman" w:cs="Times New Roman"/>
      <w:b/>
      <w:bCs/>
      <w:szCs w:val="24"/>
    </w:rPr>
  </w:style>
  <w:style w:type="character" w:customStyle="1" w:styleId="Char0">
    <w:name w:val="批注框文本 Char"/>
    <w:basedOn w:val="a0"/>
    <w:link w:val="a4"/>
    <w:uiPriority w:val="99"/>
    <w:semiHidden/>
    <w:qFormat/>
    <w:rPr>
      <w:rFonts w:ascii="Times New Roman" w:eastAsia="宋体" w:hAnsi="Times New Roman" w:cs="Times New Roman"/>
      <w:sz w:val="18"/>
      <w:szCs w:val="18"/>
    </w:rPr>
  </w:style>
  <w:style w:type="character" w:customStyle="1" w:styleId="Char2">
    <w:name w:val="页眉 Char"/>
    <w:basedOn w:val="a0"/>
    <w:link w:val="a6"/>
    <w:uiPriority w:val="99"/>
    <w:qFormat/>
    <w:rPr>
      <w:rFonts w:ascii="Times New Roman" w:eastAsia="宋体" w:hAnsi="Times New Roman" w:cs="Times New Roman"/>
      <w:sz w:val="18"/>
      <w:szCs w:val="18"/>
    </w:rPr>
  </w:style>
  <w:style w:type="character" w:customStyle="1" w:styleId="Char1">
    <w:name w:val="页脚 Char"/>
    <w:basedOn w:val="a0"/>
    <w:link w:val="a5"/>
    <w:uiPriority w:val="99"/>
    <w:qFormat/>
    <w:rPr>
      <w:rFonts w:ascii="Times New Roman" w:eastAsia="宋体" w:hAnsi="Times New Roman" w:cs="Times New Roman"/>
      <w:sz w:val="18"/>
      <w:szCs w:val="18"/>
    </w:rPr>
  </w:style>
  <w:style w:type="paragraph" w:customStyle="1" w:styleId="vsbcontentend">
    <w:name w:val="vsbcontent_end"/>
    <w:basedOn w:val="a"/>
    <w:qFormat/>
    <w:pPr>
      <w:widowControl/>
      <w:spacing w:before="100" w:beforeAutospacing="1" w:after="100" w:afterAutospacing="1"/>
      <w:jc w:val="left"/>
    </w:pPr>
    <w:rPr>
      <w:rFonts w:ascii="宋体" w:hAnsi="宋体" w:cs="宋体"/>
      <w:kern w:val="0"/>
      <w:sz w:val="24"/>
    </w:rPr>
  </w:style>
  <w:style w:type="paragraph" w:styleId="ac">
    <w:name w:val="List Paragraph"/>
    <w:basedOn w:val="a"/>
    <w:uiPriority w:val="99"/>
    <w:qFormat/>
    <w:pPr>
      <w:ind w:firstLineChars="200" w:firstLine="420"/>
    </w:pPr>
  </w:style>
  <w:style w:type="character" w:customStyle="1" w:styleId="4Char">
    <w:name w:val="标题 4 Char"/>
    <w:basedOn w:val="a0"/>
    <w:link w:val="4"/>
    <w:uiPriority w:val="9"/>
    <w:semiHidden/>
    <w:qFormat/>
    <w:rPr>
      <w:rFonts w:asciiTheme="majorHAnsi" w:eastAsiaTheme="majorEastAsia" w:hAnsiTheme="majorHAnsi" w:cstheme="majorBidi"/>
      <w:b/>
      <w:bCs/>
      <w:kern w:val="2"/>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SelectedStyle="\APA.XSL" StyleName="APA Fifth Edition"/>
</file>

<file path=customXml/itemProps1.xml><?xml version="1.0" encoding="utf-8"?>
<ds:datastoreItem xmlns:ds="http://schemas.openxmlformats.org/officeDocument/2006/customXml" ds:itemID="{54FCD8E2-C872-4C8F-8E2A-2E7B24FBC4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6</Pages>
  <Words>705</Words>
  <Characters>4019</Characters>
  <Application>Microsoft Office Word</Application>
  <DocSecurity>0</DocSecurity>
  <Lines>33</Lines>
  <Paragraphs>9</Paragraphs>
  <ScaleCrop>false</ScaleCrop>
  <Company>yanjiushengyuan</Company>
  <LinksUpToDate>false</LinksUpToDate>
  <CharactersWithSpaces>4715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刘明旭</dc:creator>
  <cp:lastModifiedBy>温玉</cp:lastModifiedBy>
  <cp:revision>9</cp:revision>
  <cp:lastPrinted>2025-03-14T11:17:00Z</cp:lastPrinted>
  <dcterms:created xsi:type="dcterms:W3CDTF">2025-04-29T02:39:00Z</dcterms:created>
  <dcterms:modified xsi:type="dcterms:W3CDTF">2025-07-09T01:18:00Z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eyJoZGlkIjoiZGFhZTE1ZGE5NWI0MDZlNTE2Yzk4NDIyNDM3MzdmZGYiLCJ1c2VySWQiOiI2Njg4NjM0NTMifQ==</vt:lpwstr>
  </property>
  <property fmtid="{D5CDD505-2E9C-101B-9397-08002B2CF9AE}" pid="4" name="ICV">
    <vt:lpwstr>A2B7D693A3234CB7BF3920F1E92FE055_13</vt:lpwstr>
  </property>
</Properties>
</file>