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2AE630">
      <w:pPr>
        <w:ind w:right="227"/>
        <w:jc w:val="right"/>
        <w:rPr>
          <w:rFonts w:hint="eastAsia" w:ascii="Times New Roman" w:hAnsi="Times New Roman" w:eastAsia="黑体" w:cs="Times New Roman"/>
          <w:b/>
          <w:bCs/>
          <w:color w:val="auto"/>
          <w:sz w:val="36"/>
          <w:szCs w:val="36"/>
          <w14:ligatures w14:val="none"/>
        </w:rPr>
      </w:pPr>
      <w:bookmarkStart w:id="0" w:name="OLE_LINK7"/>
      <w:bookmarkStart w:id="1" w:name="OLE_LINK6"/>
      <w:r>
        <w:rPr>
          <w:rFonts w:hint="eastAsia" w:ascii="Times New Roman" w:hAnsi="Times New Roman" w:eastAsia="黑体" w:cs="Times New Roman"/>
          <w:b/>
          <w:bCs/>
          <w:iCs/>
          <w:color w:val="auto"/>
          <w:sz w:val="36"/>
          <w:szCs w:val="36"/>
          <w14:ligatures w14:val="none"/>
        </w:rPr>
        <w:t>日语</w:t>
      </w:r>
      <w:r>
        <w:rPr>
          <w:rFonts w:hint="eastAsia" w:ascii="Times New Roman" w:hAnsi="Times New Roman" w:eastAsia="黑体" w:cs="Times New Roman"/>
          <w:b/>
          <w:bCs/>
          <w:iCs/>
          <w:color w:val="auto"/>
          <w:sz w:val="36"/>
          <w:szCs w:val="36"/>
          <w:lang w:val="en-US" w:eastAsia="zh-CN"/>
          <w14:ligatures w14:val="none"/>
        </w:rPr>
        <w:t>口译专业</w:t>
      </w:r>
      <w:r>
        <w:rPr>
          <w:rFonts w:ascii="Times New Roman" w:hAnsi="Times New Roman" w:eastAsia="黑体" w:cs="Times New Roman"/>
          <w:b/>
          <w:bCs/>
          <w:color w:val="auto"/>
          <w:sz w:val="36"/>
          <w:szCs w:val="36"/>
          <w14:ligatures w14:val="none"/>
        </w:rPr>
        <w:t>全日制专业学位硕士研究生培养方案</w:t>
      </w:r>
      <w:r>
        <w:rPr>
          <w:rFonts w:hint="eastAsia" w:ascii="Times New Roman" w:hAnsi="Times New Roman" w:eastAsia="黑体" w:cs="Times New Roman"/>
          <w:b/>
          <w:bCs/>
          <w:color w:val="auto"/>
          <w:sz w:val="36"/>
          <w:szCs w:val="36"/>
          <w14:ligatures w14:val="none"/>
        </w:rPr>
        <w:t xml:space="preserve">  </w:t>
      </w:r>
    </w:p>
    <w:p w14:paraId="0D64B2B8">
      <w:pPr>
        <w:ind w:left="321" w:leftChars="153" w:right="227"/>
        <w:jc w:val="center"/>
        <w:rPr>
          <w:rFonts w:ascii="Times New Roman" w:hAnsi="Times New Roman" w:eastAsia="黑体" w:cs="Times New Roman"/>
          <w:b/>
          <w:bCs/>
          <w:color w:val="auto"/>
          <w:sz w:val="28"/>
          <w:szCs w:val="28"/>
          <w14:ligatures w14:val="none"/>
        </w:rPr>
      </w:pPr>
      <w:r>
        <w:rPr>
          <w:rFonts w:ascii="Times New Roman" w:hAnsi="Times New Roman" w:eastAsia="黑体" w:cs="Times New Roman"/>
          <w:b/>
          <w:bCs/>
          <w:color w:val="auto"/>
          <w:sz w:val="28"/>
          <w:szCs w:val="28"/>
          <w14:ligatures w14:val="none"/>
        </w:rPr>
        <w:t>（</w:t>
      </w:r>
      <w:r>
        <w:rPr>
          <w:rFonts w:hint="eastAsia" w:ascii="Times New Roman" w:hAnsi="Times New Roman" w:eastAsia="黑体" w:cs="Times New Roman"/>
          <w:b/>
          <w:bCs/>
          <w:color w:val="auto"/>
          <w:sz w:val="28"/>
          <w:szCs w:val="28"/>
          <w14:ligatures w14:val="none"/>
        </w:rPr>
        <w:t>外国语</w:t>
      </w:r>
      <w:r>
        <w:rPr>
          <w:rFonts w:ascii="Times New Roman" w:hAnsi="Times New Roman" w:eastAsia="黑体" w:cs="Times New Roman"/>
          <w:b/>
          <w:bCs/>
          <w:color w:val="auto"/>
          <w:sz w:val="28"/>
          <w:szCs w:val="28"/>
          <w14:ligatures w14:val="none"/>
        </w:rPr>
        <w:t>学院)</w:t>
      </w:r>
    </w:p>
    <w:p w14:paraId="5FE1C144">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一、专业名称、代码</w:t>
      </w:r>
    </w:p>
    <w:p w14:paraId="552321A6">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ascii="宋体" w:hAnsi="宋体" w:eastAsia="宋体" w:cs="Times New Roman"/>
          <w:color w:val="auto"/>
          <w:kern w:val="0"/>
          <w:sz w:val="24"/>
          <w:szCs w:val="24"/>
          <w14:ligatures w14:val="none"/>
        </w:rPr>
        <w:t>专业名称：</w:t>
      </w:r>
      <w:r>
        <w:rPr>
          <w:rFonts w:hint="eastAsia" w:ascii="宋体" w:hAnsi="宋体" w:eastAsia="宋体" w:cs="Times New Roman"/>
          <w:color w:val="auto"/>
          <w:kern w:val="0"/>
          <w:sz w:val="24"/>
          <w:szCs w:val="24"/>
          <w14:ligatures w14:val="none"/>
        </w:rPr>
        <w:t>日语</w:t>
      </w:r>
      <w:r>
        <w:rPr>
          <w:rFonts w:hint="eastAsia" w:ascii="宋体" w:hAnsi="宋体" w:eastAsia="宋体" w:cs="Times New Roman"/>
          <w:color w:val="auto"/>
          <w:kern w:val="0"/>
          <w:sz w:val="24"/>
          <w:szCs w:val="24"/>
          <w:lang w:val="en-US" w:eastAsia="zh-CN"/>
          <w14:ligatures w14:val="none"/>
        </w:rPr>
        <w:t>口</w:t>
      </w:r>
      <w:r>
        <w:rPr>
          <w:rFonts w:hint="eastAsia" w:ascii="宋体" w:hAnsi="宋体" w:eastAsia="宋体" w:cs="Times New Roman"/>
          <w:color w:val="auto"/>
          <w:kern w:val="0"/>
          <w:sz w:val="24"/>
          <w:szCs w:val="24"/>
          <w14:ligatures w14:val="none"/>
        </w:rPr>
        <w:t xml:space="preserve">译 </w:t>
      </w:r>
    </w:p>
    <w:p w14:paraId="17DA4CE0">
      <w:pPr>
        <w:widowControl/>
        <w:spacing w:line="360" w:lineRule="auto"/>
        <w:ind w:firstLine="480" w:firstLineChars="200"/>
        <w:rPr>
          <w:rFonts w:hint="eastAsia" w:ascii="宋体" w:hAnsi="宋体" w:eastAsia="宋体" w:cs="Times New Roman"/>
          <w:color w:val="auto"/>
          <w:kern w:val="0"/>
          <w:sz w:val="18"/>
          <w:szCs w:val="18"/>
          <w:lang w:val="en-US" w:eastAsia="zh-CN"/>
          <w14:ligatures w14:val="none"/>
        </w:rPr>
      </w:pPr>
      <w:r>
        <w:rPr>
          <w:rFonts w:ascii="宋体" w:hAnsi="宋体" w:eastAsia="宋体" w:cs="Times New Roman"/>
          <w:color w:val="auto"/>
          <w:kern w:val="0"/>
          <w:sz w:val="24"/>
          <w:szCs w:val="24"/>
          <w14:ligatures w14:val="none"/>
        </w:rPr>
        <w:t>专业代码：</w:t>
      </w:r>
      <w:r>
        <w:rPr>
          <w:rFonts w:hint="eastAsia" w:ascii="宋体" w:hAnsi="宋体" w:eastAsia="宋体" w:cs="Times New Roman"/>
          <w:color w:val="auto"/>
          <w:kern w:val="0"/>
          <w:sz w:val="24"/>
          <w:szCs w:val="24"/>
          <w14:ligatures w14:val="none"/>
        </w:rPr>
        <w:t>05510</w:t>
      </w:r>
      <w:r>
        <w:rPr>
          <w:rFonts w:hint="eastAsia" w:ascii="宋体" w:hAnsi="宋体" w:eastAsia="宋体" w:cs="Times New Roman"/>
          <w:color w:val="auto"/>
          <w:kern w:val="0"/>
          <w:sz w:val="24"/>
          <w:szCs w:val="24"/>
          <w:lang w:val="en-US" w:eastAsia="zh-CN"/>
          <w14:ligatures w14:val="none"/>
        </w:rPr>
        <w:t>6</w:t>
      </w:r>
    </w:p>
    <w:p w14:paraId="13BED26E">
      <w:pPr>
        <w:spacing w:line="360" w:lineRule="auto"/>
        <w:ind w:firstLine="560"/>
        <w:rPr>
          <w:rFonts w:hint="eastAsia"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二、专业简介</w:t>
      </w:r>
    </w:p>
    <w:p w14:paraId="4BE2367A">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根据口译专业人才培养所需的知识和技能体系构建课程体系，</w:t>
      </w:r>
      <w:r>
        <w:rPr>
          <w:rFonts w:ascii="宋体" w:hAnsi="宋体" w:eastAsia="宋体" w:cs="Times New Roman"/>
          <w:color w:val="auto"/>
          <w:kern w:val="0"/>
          <w:sz w:val="24"/>
          <w:szCs w:val="24"/>
          <w14:ligatures w14:val="none"/>
        </w:rPr>
        <w:t>根据社会文化发展和区域经济发展战略及</w:t>
      </w:r>
      <w:r>
        <w:rPr>
          <w:rFonts w:hint="eastAsia" w:ascii="宋体" w:hAnsi="宋体" w:eastAsia="宋体" w:cs="Times New Roman"/>
          <w:color w:val="auto"/>
          <w:kern w:val="0"/>
          <w:sz w:val="24"/>
          <w:szCs w:val="24"/>
          <w14:ligatures w14:val="none"/>
        </w:rPr>
        <w:t>对高级日语翻译</w:t>
      </w:r>
      <w:r>
        <w:rPr>
          <w:rFonts w:ascii="宋体" w:hAnsi="宋体" w:eastAsia="宋体" w:cs="Times New Roman"/>
          <w:color w:val="auto"/>
          <w:kern w:val="0"/>
          <w:sz w:val="24"/>
          <w:szCs w:val="24"/>
          <w14:ligatures w14:val="none"/>
        </w:rPr>
        <w:t>人才</w:t>
      </w:r>
      <w:r>
        <w:rPr>
          <w:rFonts w:hint="eastAsia" w:ascii="宋体" w:hAnsi="宋体" w:eastAsia="宋体" w:cs="Times New Roman"/>
          <w:color w:val="auto"/>
          <w:kern w:val="0"/>
          <w:sz w:val="24"/>
          <w:szCs w:val="24"/>
          <w14:ligatures w14:val="none"/>
        </w:rPr>
        <w:t>的</w:t>
      </w:r>
      <w:r>
        <w:rPr>
          <w:rFonts w:ascii="宋体" w:hAnsi="宋体" w:eastAsia="宋体" w:cs="Times New Roman"/>
          <w:color w:val="auto"/>
          <w:kern w:val="0"/>
          <w:sz w:val="24"/>
          <w:szCs w:val="24"/>
          <w14:ligatures w14:val="none"/>
        </w:rPr>
        <w:t>需求，</w:t>
      </w:r>
      <w:r>
        <w:rPr>
          <w:rFonts w:hint="eastAsia" w:ascii="宋体" w:hAnsi="宋体" w:eastAsia="宋体" w:cs="Times New Roman"/>
          <w:color w:val="auto"/>
          <w:kern w:val="0"/>
          <w:sz w:val="24"/>
          <w:szCs w:val="24"/>
          <w14:ligatures w14:val="none"/>
        </w:rPr>
        <w:t>同时</w:t>
      </w:r>
      <w:r>
        <w:rPr>
          <w:rFonts w:ascii="宋体" w:hAnsi="宋体" w:eastAsia="宋体" w:cs="Times New Roman"/>
          <w:color w:val="auto"/>
          <w:kern w:val="0"/>
          <w:sz w:val="24"/>
          <w:szCs w:val="24"/>
          <w14:ligatures w14:val="none"/>
        </w:rPr>
        <w:t>结合</w:t>
      </w:r>
      <w:r>
        <w:rPr>
          <w:rFonts w:hint="eastAsia" w:ascii="宋体" w:hAnsi="宋体" w:eastAsia="宋体" w:cs="Times New Roman"/>
          <w:color w:val="auto"/>
          <w:kern w:val="0"/>
          <w:sz w:val="24"/>
          <w:szCs w:val="24"/>
          <w:lang w:val="en-US" w:eastAsia="zh-CN"/>
          <w14:ligatures w14:val="none"/>
        </w:rPr>
        <w:t>综合大学</w:t>
      </w:r>
      <w:r>
        <w:rPr>
          <w:rFonts w:ascii="宋体" w:hAnsi="宋体" w:eastAsia="宋体" w:cs="Times New Roman"/>
          <w:color w:val="auto"/>
          <w:kern w:val="0"/>
          <w:sz w:val="24"/>
          <w:szCs w:val="24"/>
          <w14:ligatures w14:val="none"/>
        </w:rPr>
        <w:t>办学传统</w:t>
      </w:r>
      <w:r>
        <w:rPr>
          <w:rFonts w:hint="eastAsia" w:ascii="宋体" w:hAnsi="宋体" w:eastAsia="宋体" w:cs="Times New Roman"/>
          <w:color w:val="auto"/>
          <w:kern w:val="0"/>
          <w:sz w:val="24"/>
          <w:szCs w:val="24"/>
          <w14:ligatures w14:val="none"/>
        </w:rPr>
        <w:t>和</w:t>
      </w:r>
      <w:r>
        <w:rPr>
          <w:rFonts w:ascii="宋体" w:hAnsi="宋体" w:eastAsia="宋体" w:cs="Times New Roman"/>
          <w:color w:val="auto"/>
          <w:kern w:val="0"/>
          <w:sz w:val="24"/>
          <w:szCs w:val="24"/>
          <w14:ligatures w14:val="none"/>
        </w:rPr>
        <w:t>学院学科</w:t>
      </w:r>
      <w:r>
        <w:rPr>
          <w:rFonts w:hint="eastAsia" w:ascii="宋体" w:hAnsi="宋体" w:eastAsia="宋体" w:cs="Times New Roman"/>
          <w:color w:val="auto"/>
          <w:kern w:val="0"/>
          <w:sz w:val="24"/>
          <w:szCs w:val="24"/>
          <w14:ligatures w14:val="none"/>
        </w:rPr>
        <w:t>优势</w:t>
      </w:r>
      <w:r>
        <w:rPr>
          <w:rFonts w:ascii="宋体" w:hAnsi="宋体" w:eastAsia="宋体" w:cs="Times New Roman"/>
          <w:color w:val="auto"/>
          <w:kern w:val="0"/>
          <w:sz w:val="24"/>
          <w:szCs w:val="24"/>
          <w14:ligatures w14:val="none"/>
        </w:rPr>
        <w:t>，</w:t>
      </w:r>
      <w:r>
        <w:rPr>
          <w:rFonts w:hint="eastAsia" w:ascii="宋体" w:hAnsi="宋体" w:eastAsia="宋体" w:cs="Times New Roman"/>
          <w:color w:val="auto"/>
          <w:kern w:val="0"/>
          <w:sz w:val="24"/>
          <w:szCs w:val="24"/>
          <w14:ligatures w14:val="none"/>
        </w:rPr>
        <w:t>开设“产学研融合”、多学科交叉发展，以福祉看护翻译为特色的日语口译</w:t>
      </w:r>
      <w:r>
        <w:rPr>
          <w:rFonts w:hint="eastAsia" w:ascii="宋体" w:hAnsi="宋体" w:eastAsia="宋体" w:cs="Times New Roman"/>
          <w:color w:val="auto"/>
          <w:kern w:val="0"/>
          <w:sz w:val="24"/>
          <w:szCs w:val="24"/>
          <w:lang w:val="en-US" w:eastAsia="zh-CN"/>
          <w14:ligatures w14:val="none"/>
        </w:rPr>
        <w:t>专业</w:t>
      </w:r>
      <w:r>
        <w:rPr>
          <w:rFonts w:hint="eastAsia" w:ascii="宋体" w:hAnsi="宋体" w:eastAsia="宋体" w:cs="Times New Roman"/>
          <w:color w:val="auto"/>
          <w:kern w:val="0"/>
          <w:sz w:val="24"/>
          <w:szCs w:val="24"/>
          <w14:ligatures w14:val="none"/>
        </w:rPr>
        <w:t>。</w:t>
      </w:r>
      <w:r>
        <w:rPr>
          <w:rFonts w:ascii="宋体" w:hAnsi="宋体" w:eastAsia="宋体" w:cs="Times New Roman"/>
          <w:color w:val="auto"/>
          <w:kern w:val="0"/>
          <w:sz w:val="24"/>
          <w:szCs w:val="24"/>
          <w14:ligatures w14:val="none"/>
        </w:rPr>
        <w:t>主要</w:t>
      </w:r>
      <w:r>
        <w:rPr>
          <w:rFonts w:hint="eastAsia" w:ascii="宋体" w:hAnsi="宋体" w:eastAsia="宋体" w:cs="Times New Roman"/>
          <w:color w:val="auto"/>
          <w:kern w:val="0"/>
          <w:sz w:val="24"/>
          <w:szCs w:val="24"/>
          <w14:ligatures w14:val="none"/>
        </w:rPr>
        <w:t>开设</w:t>
      </w:r>
      <w:r>
        <w:rPr>
          <w:rFonts w:ascii="宋体" w:hAnsi="宋体" w:eastAsia="宋体" w:cs="Times New Roman"/>
          <w:color w:val="auto"/>
          <w:kern w:val="0"/>
          <w:sz w:val="24"/>
          <w:szCs w:val="24"/>
          <w14:ligatures w14:val="none"/>
        </w:rPr>
        <w:t>人文社科</w:t>
      </w:r>
      <w:r>
        <w:rPr>
          <w:rFonts w:hint="eastAsia" w:ascii="宋体" w:hAnsi="宋体" w:eastAsia="宋体" w:cs="Times New Roman"/>
          <w:color w:val="auto"/>
          <w:kern w:val="0"/>
          <w:sz w:val="24"/>
          <w:szCs w:val="24"/>
          <w14:ligatures w14:val="none"/>
        </w:rPr>
        <w:t>类翻译课程，具体涵盖商务翻译、科技翻译、文学翻译、医学翻译、文化翻译、传媒翻译、典籍翻译等知识和技能。</w:t>
      </w:r>
      <w:r>
        <w:rPr>
          <w:rFonts w:ascii="宋体" w:hAnsi="宋体" w:eastAsia="宋体" w:cs="Times New Roman"/>
          <w:color w:val="auto"/>
          <w:kern w:val="0"/>
          <w:sz w:val="24"/>
          <w:szCs w:val="24"/>
          <w14:ligatures w14:val="none"/>
        </w:rPr>
        <w:t xml:space="preserve"> </w:t>
      </w:r>
    </w:p>
    <w:p w14:paraId="5349FD64">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着重口译实践能力培养与训练的同时，强调应用型翻译理论、翻译简史和翻译研究方法的介绍，让学生树立正确的翻译理念和翻译学科意识。注重学生双语语言、</w:t>
      </w:r>
      <w:r>
        <w:rPr>
          <w:rFonts w:hint="eastAsia" w:ascii="宋体" w:hAnsi="宋体" w:eastAsia="宋体" w:cs="Times New Roman"/>
          <w:color w:val="auto"/>
          <w:kern w:val="0"/>
          <w:sz w:val="24"/>
          <w:szCs w:val="24"/>
          <w:lang w:val="en-US" w:eastAsia="zh-CN"/>
          <w14:ligatures w14:val="none"/>
        </w:rPr>
        <w:t>跨文化交际能力</w:t>
      </w:r>
      <w:r>
        <w:rPr>
          <w:rFonts w:hint="eastAsia" w:ascii="宋体" w:hAnsi="宋体" w:eastAsia="宋体" w:cs="Times New Roman"/>
          <w:color w:val="auto"/>
          <w:kern w:val="0"/>
          <w:sz w:val="24"/>
          <w:szCs w:val="24"/>
          <w14:ligatures w14:val="none"/>
        </w:rPr>
        <w:t>的培养和日汉双方向翻译能力的全面训练，同时辅以</w:t>
      </w:r>
      <w:r>
        <w:rPr>
          <w:rFonts w:hint="eastAsia" w:ascii="宋体" w:hAnsi="宋体" w:eastAsia="宋体" w:cs="Times New Roman"/>
          <w:color w:val="auto"/>
          <w:kern w:val="0"/>
          <w:sz w:val="24"/>
          <w:szCs w:val="24"/>
          <w:lang w:val="en-US" w:eastAsia="zh-CN"/>
          <w14:ligatures w14:val="none"/>
        </w:rPr>
        <w:t>人工智能技术</w:t>
      </w:r>
      <w:r>
        <w:rPr>
          <w:rFonts w:hint="eastAsia" w:ascii="宋体" w:hAnsi="宋体" w:eastAsia="宋体" w:cs="Times New Roman"/>
          <w:color w:val="auto"/>
          <w:kern w:val="0"/>
          <w:sz w:val="24"/>
          <w:szCs w:val="24"/>
          <w14:ligatures w14:val="none"/>
        </w:rPr>
        <w:t>等现代</w:t>
      </w:r>
      <w:r>
        <w:rPr>
          <w:rFonts w:hint="eastAsia" w:ascii="宋体" w:hAnsi="宋体" w:eastAsia="宋体" w:cs="Times New Roman"/>
          <w:color w:val="auto"/>
          <w:kern w:val="0"/>
          <w:sz w:val="24"/>
          <w:szCs w:val="24"/>
          <w:lang w:val="en-US" w:eastAsia="zh-CN"/>
          <w14:ligatures w14:val="none"/>
        </w:rPr>
        <w:t>化</w:t>
      </w:r>
      <w:r>
        <w:rPr>
          <w:rFonts w:hint="eastAsia" w:ascii="宋体" w:hAnsi="宋体" w:eastAsia="宋体" w:cs="Times New Roman"/>
          <w:color w:val="auto"/>
          <w:kern w:val="0"/>
          <w:sz w:val="24"/>
          <w:szCs w:val="24"/>
          <w14:ligatures w14:val="none"/>
        </w:rPr>
        <w:t>教育技术手段。</w:t>
      </w:r>
    </w:p>
    <w:p w14:paraId="4DEB45D0">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本专业</w:t>
      </w:r>
      <w:r>
        <w:rPr>
          <w:rFonts w:ascii="宋体" w:hAnsi="宋体" w:eastAsia="宋体" w:cs="Times New Roman"/>
          <w:color w:val="auto"/>
          <w:kern w:val="0"/>
          <w:sz w:val="24"/>
          <w:szCs w:val="24"/>
          <w14:ligatures w14:val="none"/>
        </w:rPr>
        <w:t>培养</w:t>
      </w:r>
      <w:r>
        <w:rPr>
          <w:rFonts w:hint="eastAsia" w:ascii="宋体" w:hAnsi="宋体" w:eastAsia="宋体" w:cs="Times New Roman"/>
          <w:color w:val="auto"/>
          <w:kern w:val="0"/>
          <w:sz w:val="24"/>
          <w:szCs w:val="24"/>
          <w14:ligatures w14:val="none"/>
        </w:rPr>
        <w:t>理想信念坚定、政治素质过硬、专业能力突出，</w:t>
      </w:r>
      <w:r>
        <w:rPr>
          <w:rFonts w:ascii="宋体" w:hAnsi="宋体" w:eastAsia="宋体" w:cs="Times New Roman"/>
          <w:color w:val="auto"/>
          <w:kern w:val="0"/>
          <w:sz w:val="24"/>
          <w:szCs w:val="24"/>
          <w14:ligatures w14:val="none"/>
        </w:rPr>
        <w:t>能适应全球经济一体化及提高国家国际竞争力需要</w:t>
      </w:r>
      <w:r>
        <w:rPr>
          <w:rFonts w:hint="eastAsia" w:ascii="宋体" w:hAnsi="宋体" w:eastAsia="宋体" w:cs="Times New Roman"/>
          <w:color w:val="auto"/>
          <w:kern w:val="0"/>
          <w:sz w:val="24"/>
          <w:szCs w:val="24"/>
          <w14:ligatures w14:val="none"/>
        </w:rPr>
        <w:t>，</w:t>
      </w:r>
      <w:r>
        <w:rPr>
          <w:rFonts w:ascii="宋体" w:hAnsi="宋体" w:eastAsia="宋体" w:cs="Times New Roman"/>
          <w:color w:val="auto"/>
          <w:kern w:val="0"/>
          <w:sz w:val="24"/>
          <w:szCs w:val="24"/>
          <w14:ligatures w14:val="none"/>
        </w:rPr>
        <w:t>适应国家</w:t>
      </w:r>
      <w:r>
        <w:rPr>
          <w:rFonts w:hint="eastAsia" w:ascii="宋体" w:hAnsi="宋体" w:eastAsia="宋体" w:cs="Times New Roman"/>
          <w:color w:val="auto"/>
          <w:kern w:val="0"/>
          <w:sz w:val="24"/>
          <w:szCs w:val="24"/>
          <w14:ligatures w14:val="none"/>
        </w:rPr>
        <w:t>，尤其是京津冀地区</w:t>
      </w:r>
      <w:r>
        <w:rPr>
          <w:rFonts w:ascii="宋体" w:hAnsi="宋体" w:eastAsia="宋体" w:cs="Times New Roman"/>
          <w:color w:val="auto"/>
          <w:kern w:val="0"/>
          <w:sz w:val="24"/>
          <w:szCs w:val="24"/>
          <w14:ligatures w14:val="none"/>
        </w:rPr>
        <w:t>社会、经济、文化建设需要的高层次、应用型、专业</w:t>
      </w:r>
      <w:r>
        <w:rPr>
          <w:rFonts w:hint="eastAsia" w:ascii="宋体" w:hAnsi="宋体" w:eastAsia="宋体" w:cs="Times New Roman"/>
          <w:color w:val="auto"/>
          <w:kern w:val="0"/>
          <w:sz w:val="24"/>
          <w:szCs w:val="24"/>
          <w14:ligatures w14:val="none"/>
        </w:rPr>
        <w:t>化复合型高级翻译</w:t>
      </w:r>
      <w:r>
        <w:rPr>
          <w:rFonts w:ascii="宋体" w:hAnsi="宋体" w:eastAsia="宋体" w:cs="Times New Roman"/>
          <w:color w:val="auto"/>
          <w:kern w:val="0"/>
          <w:sz w:val="24"/>
          <w:szCs w:val="24"/>
          <w14:ligatures w14:val="none"/>
        </w:rPr>
        <w:t>人才。</w:t>
      </w:r>
    </w:p>
    <w:p w14:paraId="1D69E4DA">
      <w:pPr>
        <w:spacing w:line="360" w:lineRule="auto"/>
        <w:ind w:firstLine="560"/>
        <w:rPr>
          <w:rFonts w:hint="eastAsia" w:ascii="宋体" w:hAnsi="宋体" w:eastAsia="宋体" w:cs="Times New Roman"/>
          <w:color w:val="auto"/>
          <w:kern w:val="0"/>
          <w:sz w:val="24"/>
          <w:szCs w:val="24"/>
          <w14:ligatures w14:val="none"/>
        </w:rPr>
      </w:pPr>
      <w:r>
        <w:rPr>
          <w:rFonts w:ascii="Times New Roman" w:hAnsi="Times New Roman" w:eastAsia="黑体" w:cs="Times New Roman"/>
          <w:b/>
          <w:color w:val="auto"/>
          <w:sz w:val="28"/>
          <w:szCs w:val="28"/>
          <w14:ligatures w14:val="none"/>
        </w:rPr>
        <w:t>三、研究方向</w:t>
      </w:r>
    </w:p>
    <w:p w14:paraId="75728707">
      <w:pPr>
        <w:widowControl/>
        <w:spacing w:line="360" w:lineRule="auto"/>
        <w:ind w:firstLine="480" w:firstLineChars="200"/>
        <w:rPr>
          <w:rFonts w:hint="eastAsia" w:ascii="宋体" w:hAnsi="宋体" w:eastAsia="宋体" w:cs="Times New Roman"/>
          <w:color w:val="auto"/>
          <w:kern w:val="0"/>
          <w:sz w:val="24"/>
          <w:szCs w:val="24"/>
          <w:lang w:val="en-US" w:eastAsia="zh-CN"/>
          <w14:ligatures w14:val="none"/>
        </w:rPr>
      </w:pPr>
      <w:r>
        <w:rPr>
          <w:rFonts w:hint="eastAsia" w:ascii="宋体" w:hAnsi="宋体" w:eastAsia="宋体" w:cs="Times New Roman"/>
          <w:color w:val="auto"/>
          <w:kern w:val="0"/>
          <w:sz w:val="24"/>
          <w:szCs w:val="24"/>
          <w:lang w:val="en-US" w:eastAsia="zh-CN"/>
          <w14:ligatures w14:val="none"/>
        </w:rPr>
        <w:t>1.口译技术与工具应用方向。探索利用智能语音识别、语音合成、机器翻译等技术开发的口译辅助工具在福祉看护领域的应用，提高口译效率。研究如何借助视频会议软件、远程口译平台等技术手段，实现福祉看护场景下的远程口译服务。借助技术手段对口译质量进行评估，利用大数据和人工智能技术找出影响口译质量的因素，并针对性地进行技术优化和口译员培训。</w:t>
      </w:r>
    </w:p>
    <w:p w14:paraId="740CB032">
      <w:pPr>
        <w:widowControl/>
        <w:spacing w:line="360" w:lineRule="auto"/>
        <w:ind w:firstLine="480" w:firstLineChars="200"/>
        <w:rPr>
          <w:rFonts w:hint="eastAsia" w:ascii="宋体" w:hAnsi="宋体" w:eastAsia="宋体" w:cs="Times New Roman"/>
          <w:color w:val="auto"/>
          <w:kern w:val="0"/>
          <w:sz w:val="24"/>
          <w:szCs w:val="24"/>
          <w:lang w:val="en-US" w:eastAsia="zh-CN"/>
          <w14:ligatures w14:val="none"/>
        </w:rPr>
      </w:pPr>
      <w:r>
        <w:rPr>
          <w:rFonts w:hint="eastAsia" w:ascii="宋体" w:hAnsi="宋体" w:eastAsia="宋体" w:cs="Times New Roman"/>
          <w:color w:val="auto"/>
          <w:kern w:val="0"/>
          <w:sz w:val="24"/>
          <w:szCs w:val="24"/>
          <w:lang w:val="en-US" w:eastAsia="zh-CN"/>
          <w14:ligatures w14:val="none"/>
        </w:rPr>
        <w:t>2.跨文化交际与口译方向。深入研究中日两国在福祉看护文化方面的细微差别，以及这些差异在口译过程中的体现。根据不同的文化场景，灵活运用口译策略，确保信息传递的同时避免文化误解。通过模拟实际场景、案例分析等方式，提高口译员在不同文化背景下与各方人员进行有效沟通的能力，促进福祉看护领域的国际合作与交流。</w:t>
      </w:r>
    </w:p>
    <w:p w14:paraId="34FE0B9E">
      <w:pPr>
        <w:widowControl/>
        <w:spacing w:line="360" w:lineRule="auto"/>
        <w:ind w:firstLine="480" w:firstLineChars="200"/>
        <w:rPr>
          <w:rFonts w:hint="default" w:ascii="宋体" w:hAnsi="宋体" w:eastAsia="宋体" w:cs="Times New Roman"/>
          <w:color w:val="auto"/>
          <w:kern w:val="0"/>
          <w:sz w:val="24"/>
          <w:szCs w:val="24"/>
          <w:lang w:val="en-US" w:eastAsia="zh-CN"/>
          <w14:ligatures w14:val="none"/>
        </w:rPr>
      </w:pPr>
      <w:r>
        <w:rPr>
          <w:rFonts w:hint="eastAsia" w:ascii="宋体" w:hAnsi="宋体" w:eastAsia="宋体" w:cs="Times New Roman"/>
          <w:color w:val="auto"/>
          <w:kern w:val="0"/>
          <w:sz w:val="24"/>
          <w:szCs w:val="24"/>
          <w:lang w:val="en-US" w:eastAsia="zh-CN"/>
          <w14:ligatures w14:val="none"/>
        </w:rPr>
        <w:t>3.专业领域口译技能提升。专注于福祉看护领域专业术语的口译研究，通过建立专业术语库、开展术语口译专项训练等方式，确保口译员能够准确、快速地翻译各类专业术语，避免因术语误解而影响看护工作的开展。</w:t>
      </w:r>
      <w:r>
        <w:rPr>
          <w:rFonts w:hint="default" w:ascii="宋体" w:hAnsi="宋体" w:eastAsia="宋体" w:cs="Times New Roman"/>
          <w:color w:val="auto"/>
          <w:kern w:val="0"/>
          <w:sz w:val="24"/>
          <w:szCs w:val="24"/>
          <w:lang w:val="en-US" w:eastAsia="zh-CN"/>
          <w14:ligatures w14:val="none"/>
        </w:rPr>
        <w:t>研究福祉看护</w:t>
      </w:r>
      <w:r>
        <w:rPr>
          <w:rFonts w:hint="eastAsia" w:ascii="宋体" w:hAnsi="宋体" w:eastAsia="宋体" w:cs="Times New Roman"/>
          <w:color w:val="auto"/>
          <w:kern w:val="0"/>
          <w:sz w:val="24"/>
          <w:szCs w:val="24"/>
          <w:lang w:val="en-US" w:eastAsia="zh-CN"/>
          <w14:ligatures w14:val="none"/>
        </w:rPr>
        <w:t>中的</w:t>
      </w:r>
      <w:r>
        <w:rPr>
          <w:rFonts w:hint="default" w:ascii="宋体" w:hAnsi="宋体" w:eastAsia="宋体" w:cs="Times New Roman"/>
          <w:color w:val="auto"/>
          <w:kern w:val="0"/>
          <w:sz w:val="24"/>
          <w:szCs w:val="24"/>
          <w:lang w:val="en-US" w:eastAsia="zh-CN"/>
          <w14:ligatures w14:val="none"/>
        </w:rPr>
        <w:t>不同场景下的口译特点和要求</w:t>
      </w:r>
      <w:r>
        <w:rPr>
          <w:rFonts w:hint="eastAsia" w:ascii="宋体" w:hAnsi="宋体" w:eastAsia="宋体" w:cs="Times New Roman"/>
          <w:color w:val="auto"/>
          <w:kern w:val="0"/>
          <w:sz w:val="24"/>
          <w:szCs w:val="24"/>
          <w:lang w:val="en-US" w:eastAsia="zh-CN"/>
          <w14:ligatures w14:val="none"/>
        </w:rPr>
        <w:t>，</w:t>
      </w:r>
      <w:r>
        <w:rPr>
          <w:rFonts w:hint="default" w:ascii="宋体" w:hAnsi="宋体" w:eastAsia="宋体" w:cs="Times New Roman"/>
          <w:color w:val="auto"/>
          <w:kern w:val="0"/>
          <w:sz w:val="24"/>
          <w:szCs w:val="24"/>
          <w:lang w:val="en-US" w:eastAsia="zh-CN"/>
          <w14:ligatures w14:val="none"/>
        </w:rPr>
        <w:t>通过模拟这些场景进行实践训练</w:t>
      </w:r>
      <w:r>
        <w:rPr>
          <w:rFonts w:hint="eastAsia" w:ascii="宋体" w:hAnsi="宋体" w:eastAsia="宋体" w:cs="Times New Roman"/>
          <w:color w:val="auto"/>
          <w:kern w:val="0"/>
          <w:sz w:val="24"/>
          <w:szCs w:val="24"/>
          <w:lang w:val="en-US" w:eastAsia="zh-CN"/>
          <w14:ligatures w14:val="none"/>
        </w:rPr>
        <w:t>，培养</w:t>
      </w:r>
      <w:r>
        <w:rPr>
          <w:rFonts w:hint="default" w:ascii="宋体" w:hAnsi="宋体" w:eastAsia="宋体" w:cs="Times New Roman"/>
          <w:color w:val="auto"/>
          <w:kern w:val="0"/>
          <w:sz w:val="24"/>
          <w:szCs w:val="24"/>
          <w:lang w:val="en-US" w:eastAsia="zh-CN"/>
          <w14:ligatures w14:val="none"/>
        </w:rPr>
        <w:t>口译员具备跨模态信息处理的能力。</w:t>
      </w:r>
    </w:p>
    <w:p w14:paraId="030E9B91">
      <w:pPr>
        <w:widowControl/>
        <w:spacing w:line="360" w:lineRule="auto"/>
        <w:ind w:firstLine="562" w:firstLineChars="20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四、学制及学习年限</w:t>
      </w:r>
    </w:p>
    <w:p w14:paraId="538831B6">
      <w:pPr>
        <w:widowControl/>
        <w:spacing w:line="360" w:lineRule="auto"/>
        <w:ind w:firstLine="480" w:firstLineChars="200"/>
        <w:rPr>
          <w:rFonts w:ascii="宋体" w:hAnsi="宋体" w:eastAsia="宋体" w:cs="Times New Roman"/>
          <w:color w:val="auto"/>
          <w:kern w:val="0"/>
          <w:sz w:val="24"/>
          <w:szCs w:val="24"/>
          <w14:ligatures w14:val="none"/>
        </w:rPr>
      </w:pPr>
      <w:r>
        <w:rPr>
          <w:rFonts w:ascii="宋体" w:hAnsi="宋体" w:eastAsia="宋体" w:cs="Times New Roman"/>
          <w:color w:val="auto"/>
          <w:kern w:val="0"/>
          <w:sz w:val="24"/>
          <w:szCs w:val="24"/>
          <w14:ligatures w14:val="none"/>
        </w:rPr>
        <w:t>本专业学制为3年，在校最长学习年限（含休学）不超过6年。其中课程学习时间为</w:t>
      </w:r>
      <w:r>
        <w:rPr>
          <w:rFonts w:hint="eastAsia" w:ascii="宋体" w:hAnsi="宋体" w:eastAsia="宋体" w:cs="Times New Roman"/>
          <w:color w:val="auto"/>
          <w:kern w:val="0"/>
          <w:sz w:val="24"/>
          <w:szCs w:val="24"/>
          <w14:ligatures w14:val="none"/>
        </w:rPr>
        <w:t>1</w:t>
      </w:r>
      <w:r>
        <w:rPr>
          <w:rFonts w:ascii="宋体" w:hAnsi="宋体" w:eastAsia="宋体" w:cs="Times New Roman"/>
          <w:color w:val="auto"/>
          <w:kern w:val="0"/>
          <w:sz w:val="24"/>
          <w:szCs w:val="24"/>
          <w14:ligatures w14:val="none"/>
        </w:rPr>
        <w:t>年</w:t>
      </w:r>
      <w:r>
        <w:rPr>
          <w:rFonts w:hint="eastAsia" w:ascii="宋体" w:hAnsi="宋体" w:eastAsia="宋体" w:cs="Times New Roman"/>
          <w:color w:val="auto"/>
          <w:kern w:val="0"/>
          <w:sz w:val="24"/>
          <w:szCs w:val="24"/>
          <w14:ligatures w14:val="none"/>
        </w:rPr>
        <w:t>半</w:t>
      </w:r>
      <w:r>
        <w:rPr>
          <w:rFonts w:ascii="宋体" w:hAnsi="宋体" w:eastAsia="宋体" w:cs="Times New Roman"/>
          <w:color w:val="auto"/>
          <w:kern w:val="0"/>
          <w:sz w:val="24"/>
          <w:szCs w:val="24"/>
          <w14:ligatures w14:val="none"/>
        </w:rPr>
        <w:t>，</w:t>
      </w:r>
      <w:r>
        <w:rPr>
          <w:rFonts w:hint="eastAsia" w:ascii="宋体" w:hAnsi="宋体" w:eastAsia="宋体" w:cs="Times New Roman"/>
          <w:color w:val="auto"/>
          <w:kern w:val="0"/>
          <w:sz w:val="24"/>
          <w:szCs w:val="24"/>
          <w14:ligatures w14:val="none"/>
        </w:rPr>
        <w:t>实习实践</w:t>
      </w:r>
      <w:r>
        <w:rPr>
          <w:rFonts w:hint="eastAsia" w:ascii="宋体" w:hAnsi="宋体" w:eastAsia="宋体" w:cs="Times New Roman"/>
          <w:color w:val="auto"/>
          <w:kern w:val="0"/>
          <w:sz w:val="24"/>
          <w:szCs w:val="24"/>
          <w:lang w:eastAsia="zh-CN"/>
          <w14:ligatures w14:val="none"/>
        </w:rPr>
        <w:t>（</w:t>
      </w:r>
      <w:r>
        <w:rPr>
          <w:rFonts w:hint="eastAsia" w:ascii="宋体" w:hAnsi="宋体" w:eastAsia="宋体" w:cs="Times New Roman"/>
          <w:color w:val="auto"/>
          <w:kern w:val="0"/>
          <w:sz w:val="24"/>
          <w:szCs w:val="24"/>
          <w:lang w:val="en-US" w:eastAsia="zh-CN"/>
          <w14:ligatures w14:val="none"/>
        </w:rPr>
        <w:t>不少于半年）和</w:t>
      </w:r>
      <w:r>
        <w:rPr>
          <w:rFonts w:hint="eastAsia" w:ascii="宋体" w:hAnsi="宋体" w:eastAsia="宋体" w:cs="Times New Roman"/>
          <w:color w:val="auto"/>
          <w:kern w:val="0"/>
          <w:sz w:val="24"/>
          <w:szCs w:val="24"/>
          <w14:ligatures w14:val="none"/>
        </w:rPr>
        <w:t>撰写毕业实践报告</w:t>
      </w:r>
      <w:r>
        <w:rPr>
          <w:rFonts w:ascii="宋体" w:hAnsi="宋体" w:eastAsia="宋体" w:cs="Times New Roman"/>
          <w:color w:val="auto"/>
          <w:kern w:val="0"/>
          <w:sz w:val="24"/>
          <w:szCs w:val="24"/>
          <w14:ligatures w14:val="none"/>
        </w:rPr>
        <w:t>时间</w:t>
      </w:r>
      <w:r>
        <w:rPr>
          <w:rFonts w:hint="eastAsia" w:ascii="宋体" w:hAnsi="宋体" w:eastAsia="宋体" w:cs="Times New Roman"/>
          <w:color w:val="auto"/>
          <w:kern w:val="0"/>
          <w:sz w:val="24"/>
          <w:szCs w:val="24"/>
          <w14:ligatures w14:val="none"/>
        </w:rPr>
        <w:t>为</w:t>
      </w:r>
      <w:r>
        <w:rPr>
          <w:rFonts w:hint="eastAsia" w:ascii="宋体" w:hAnsi="宋体" w:eastAsia="宋体" w:cs="Times New Roman"/>
          <w:color w:val="auto"/>
          <w:kern w:val="0"/>
          <w:sz w:val="24"/>
          <w:szCs w:val="24"/>
          <w:lang w:val="en-US" w:eastAsia="zh-CN"/>
          <w14:ligatures w14:val="none"/>
        </w:rPr>
        <w:t>1</w:t>
      </w:r>
      <w:r>
        <w:rPr>
          <w:rFonts w:ascii="宋体" w:hAnsi="宋体" w:eastAsia="宋体" w:cs="Times New Roman"/>
          <w:color w:val="auto"/>
          <w:kern w:val="0"/>
          <w:sz w:val="24"/>
          <w:szCs w:val="24"/>
          <w14:ligatures w14:val="none"/>
        </w:rPr>
        <w:t>年</w:t>
      </w:r>
      <w:r>
        <w:rPr>
          <w:rFonts w:hint="eastAsia" w:ascii="宋体" w:hAnsi="宋体" w:eastAsia="宋体" w:cs="Times New Roman"/>
          <w:color w:val="auto"/>
          <w:kern w:val="0"/>
          <w:sz w:val="24"/>
          <w:szCs w:val="24"/>
          <w:lang w:val="en-US" w:eastAsia="zh-CN"/>
          <w14:ligatures w14:val="none"/>
        </w:rPr>
        <w:t>半</w:t>
      </w:r>
      <w:r>
        <w:rPr>
          <w:rFonts w:ascii="宋体" w:hAnsi="宋体" w:eastAsia="宋体" w:cs="Times New Roman"/>
          <w:color w:val="auto"/>
          <w:kern w:val="0"/>
          <w:sz w:val="24"/>
          <w:szCs w:val="24"/>
          <w14:ligatures w14:val="none"/>
        </w:rPr>
        <w:t xml:space="preserve">。 </w:t>
      </w:r>
    </w:p>
    <w:p w14:paraId="6025EDF5">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五、培养目</w:t>
      </w:r>
      <w:r>
        <w:rPr>
          <w:rFonts w:hint="eastAsia" w:ascii="Times New Roman" w:hAnsi="Times New Roman" w:eastAsia="黑体" w:cs="Times New Roman"/>
          <w:b/>
          <w:color w:val="auto"/>
          <w:sz w:val="28"/>
          <w:szCs w:val="28"/>
          <w14:ligatures w14:val="none"/>
        </w:rPr>
        <w:t>标</w:t>
      </w:r>
    </w:p>
    <w:p w14:paraId="0C26E937">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本专业旨在培养热爱祖国，具有严谨求实的科学态度、工作作风和良好职业道德，满足国家经济、文化、社会建设需要的高层次应用型、复合型专门人才。具体目标如下：</w:t>
      </w:r>
    </w:p>
    <w:p w14:paraId="3F6BB408">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1.具备深厚的政治理论素养，全面了解马列主义、毛泽东思想和邓小平理论，精准领悟习近平新时代中国特色社会主义思想体系与深刻内涵，坚定拥护中国共产党领导，衷心热爱社会主义制度与祖国，严格遵纪守法，真诚热爱人民且品行端正。</w:t>
      </w:r>
    </w:p>
    <w:p w14:paraId="773274D1">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2.具备扎实的语言专业能力，掌握系统的翻译基础理论，夯实汉语和</w:t>
      </w:r>
      <w:r>
        <w:rPr>
          <w:rFonts w:hint="eastAsia" w:ascii="宋体" w:hAnsi="宋体" w:eastAsia="宋体" w:cs="Times New Roman"/>
          <w:color w:val="auto"/>
          <w:kern w:val="0"/>
          <w:sz w:val="24"/>
          <w:szCs w:val="24"/>
          <w:lang w:val="en-US" w:eastAsia="zh-CN"/>
          <w14:ligatures w14:val="none"/>
        </w:rPr>
        <w:t>日</w:t>
      </w:r>
      <w:r>
        <w:rPr>
          <w:rFonts w:hint="eastAsia" w:ascii="宋体" w:hAnsi="宋体" w:eastAsia="宋体" w:cs="Times New Roman"/>
          <w:color w:val="auto"/>
          <w:kern w:val="0"/>
          <w:sz w:val="24"/>
          <w:szCs w:val="24"/>
          <w14:ligatures w14:val="none"/>
        </w:rPr>
        <w:t>语语言基本功，熟悉一个或多个领域专业知识，构建宽广的综合性知识架构，练就卓越的翻译实践能力，提升跨文化交际能力，熟练运用</w:t>
      </w:r>
      <w:r>
        <w:rPr>
          <w:rFonts w:hint="eastAsia" w:ascii="宋体" w:hAnsi="宋体" w:eastAsia="宋体" w:cs="Times New Roman"/>
          <w:color w:val="auto"/>
          <w:kern w:val="0"/>
          <w:sz w:val="24"/>
          <w:szCs w:val="24"/>
          <w:lang w:val="en-US" w:eastAsia="zh-CN"/>
          <w14:ligatures w14:val="none"/>
        </w:rPr>
        <w:t>人工智能</w:t>
      </w:r>
      <w:r>
        <w:rPr>
          <w:rFonts w:hint="eastAsia" w:ascii="宋体" w:hAnsi="宋体" w:eastAsia="宋体" w:cs="Times New Roman"/>
          <w:color w:val="auto"/>
          <w:kern w:val="0"/>
          <w:sz w:val="24"/>
          <w:szCs w:val="24"/>
          <w14:ligatures w14:val="none"/>
        </w:rPr>
        <w:t>辅助翻译工具开展实践工作。</w:t>
      </w:r>
    </w:p>
    <w:p w14:paraId="406BA326">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3.具备出色的实践工作能力，拥有从事本学科相关领域工作的专业能力，培养有效解决实际问题的能力，胜任各类外事、外语及翻译相关的应用型工作。</w:t>
      </w:r>
    </w:p>
    <w:p w14:paraId="544DA80A">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4.具备良好的身心素质，保持健康的体魄，塑造积极向上的心理素质。</w:t>
      </w:r>
    </w:p>
    <w:p w14:paraId="5D8BA943">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5.具备全面发展的综合素质，成长为德智体美劳全面发展的社会主义事业接班人。</w:t>
      </w:r>
    </w:p>
    <w:p w14:paraId="38ED8D3B">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六、培养方式</w:t>
      </w:r>
    </w:p>
    <w:p w14:paraId="3A993027">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培养方式为全日制统招，</w:t>
      </w:r>
      <w:r>
        <w:rPr>
          <w:rFonts w:ascii="宋体" w:hAnsi="宋体" w:eastAsia="宋体" w:cs="Times New Roman"/>
          <w:color w:val="auto"/>
          <w:kern w:val="0"/>
          <w:sz w:val="24"/>
          <w:szCs w:val="24"/>
          <w14:ligatures w14:val="none"/>
        </w:rPr>
        <w:t>招生对象一般为学士学位获得者，具有良好的</w:t>
      </w:r>
      <w:r>
        <w:rPr>
          <w:rFonts w:hint="eastAsia" w:ascii="宋体" w:hAnsi="宋体" w:eastAsia="宋体" w:cs="Times New Roman"/>
          <w:color w:val="auto"/>
          <w:kern w:val="0"/>
          <w:sz w:val="24"/>
          <w:szCs w:val="24"/>
          <w14:ligatures w14:val="none"/>
        </w:rPr>
        <w:t>日汉</w:t>
      </w:r>
      <w:r>
        <w:rPr>
          <w:rFonts w:ascii="宋体" w:hAnsi="宋体" w:eastAsia="宋体" w:cs="Times New Roman"/>
          <w:color w:val="auto"/>
          <w:kern w:val="0"/>
          <w:sz w:val="24"/>
          <w:szCs w:val="24"/>
          <w14:ligatures w14:val="none"/>
        </w:rPr>
        <w:t>双语基础；鼓励具有不同学科和专业背景的生源报考。考生参加全国研究生入学考试，择优录取，秋季入学。</w:t>
      </w:r>
    </w:p>
    <w:p w14:paraId="21D91D5D">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1.</w:t>
      </w:r>
      <w:r>
        <w:rPr>
          <w:rFonts w:ascii="宋体" w:hAnsi="宋体" w:eastAsia="宋体" w:cs="Times New Roman"/>
          <w:color w:val="auto"/>
          <w:kern w:val="0"/>
          <w:sz w:val="24"/>
          <w:szCs w:val="24"/>
          <w14:ligatures w14:val="none"/>
        </w:rPr>
        <w:t>实行学分制。学生必须通过规定课程的考试，成绩合格方能取得该门课程的学分；修满规定的学分方能撰写学位论文；学位论文经答辩通过可按学位申请程序申请翻译硕士专业学位。</w:t>
      </w:r>
    </w:p>
    <w:p w14:paraId="2148406B">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2.</w:t>
      </w:r>
      <w:r>
        <w:rPr>
          <w:rFonts w:ascii="宋体" w:hAnsi="宋体" w:eastAsia="宋体" w:cs="Times New Roman"/>
          <w:color w:val="auto"/>
          <w:kern w:val="0"/>
          <w:sz w:val="24"/>
          <w:szCs w:val="24"/>
          <w14:ligatures w14:val="none"/>
        </w:rPr>
        <w:t>授课方式采用</w:t>
      </w:r>
      <w:r>
        <w:rPr>
          <w:rFonts w:hint="eastAsia" w:ascii="宋体" w:hAnsi="宋体" w:eastAsia="宋体" w:cs="Times New Roman"/>
          <w:color w:val="auto"/>
          <w:kern w:val="0"/>
          <w:sz w:val="24"/>
          <w:szCs w:val="24"/>
          <w14:ligatures w14:val="none"/>
        </w:rPr>
        <w:t>课堂讲授与研讨、</w:t>
      </w:r>
      <w:r>
        <w:rPr>
          <w:rFonts w:ascii="宋体" w:hAnsi="宋体" w:eastAsia="宋体" w:cs="Times New Roman"/>
          <w:color w:val="auto"/>
          <w:kern w:val="0"/>
          <w:sz w:val="24"/>
          <w:szCs w:val="24"/>
          <w14:ligatures w14:val="none"/>
        </w:rPr>
        <w:t>专业知识讲座、</w:t>
      </w:r>
      <w:r>
        <w:rPr>
          <w:rFonts w:hint="eastAsia" w:ascii="宋体" w:hAnsi="宋体" w:eastAsia="宋体" w:cs="Times New Roman"/>
          <w:color w:val="auto"/>
          <w:kern w:val="0"/>
          <w:sz w:val="24"/>
          <w:szCs w:val="24"/>
          <w14:ligatures w14:val="none"/>
        </w:rPr>
        <w:t>翻译项目承担、</w:t>
      </w:r>
      <w:r>
        <w:rPr>
          <w:rFonts w:ascii="宋体" w:hAnsi="宋体" w:eastAsia="宋体" w:cs="Times New Roman"/>
          <w:color w:val="auto"/>
          <w:kern w:val="0"/>
          <w:sz w:val="24"/>
          <w:szCs w:val="24"/>
          <w14:ligatures w14:val="none"/>
        </w:rPr>
        <w:t>案例研究等方式，运用现代信息技术进行授课。</w:t>
      </w:r>
    </w:p>
    <w:p w14:paraId="6BDC1538">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3.</w:t>
      </w:r>
      <w:r>
        <w:rPr>
          <w:rFonts w:ascii="宋体" w:hAnsi="宋体" w:eastAsia="宋体" w:cs="Times New Roman"/>
          <w:color w:val="auto"/>
          <w:kern w:val="0"/>
          <w:sz w:val="24"/>
          <w:szCs w:val="24"/>
          <w14:ligatures w14:val="none"/>
        </w:rPr>
        <w:t>重视实践环节。强调翻译实践能力，翻译实践贯穿教学全过程</w:t>
      </w:r>
      <w:r>
        <w:rPr>
          <w:rFonts w:hint="eastAsia" w:ascii="宋体" w:hAnsi="宋体" w:eastAsia="宋体" w:cs="Times New Roman"/>
          <w:color w:val="auto"/>
          <w:kern w:val="0"/>
          <w:sz w:val="24"/>
          <w:szCs w:val="24"/>
          <w14:ligatures w14:val="none"/>
        </w:rPr>
        <w:t>。</w:t>
      </w:r>
      <w:r>
        <w:rPr>
          <w:rFonts w:ascii="宋体" w:hAnsi="宋体" w:eastAsia="宋体" w:cs="Times New Roman"/>
          <w:color w:val="auto"/>
          <w:kern w:val="0"/>
          <w:sz w:val="24"/>
          <w:szCs w:val="24"/>
          <w14:ligatures w14:val="none"/>
        </w:rPr>
        <w:t>要求学生</w:t>
      </w:r>
      <w:r>
        <w:rPr>
          <w:rFonts w:hint="eastAsia" w:ascii="宋体" w:hAnsi="宋体" w:eastAsia="宋体" w:cs="Times New Roman"/>
          <w:color w:val="auto"/>
          <w:kern w:val="0"/>
          <w:sz w:val="24"/>
          <w:szCs w:val="24"/>
          <w14:ligatures w14:val="none"/>
        </w:rPr>
        <w:t>参加企业实习，时间不少于6个月</w:t>
      </w:r>
      <w:r>
        <w:rPr>
          <w:rFonts w:hint="eastAsia" w:ascii="宋体" w:hAnsi="宋体" w:eastAsia="宋体" w:cs="Times New Roman"/>
          <w:color w:val="auto"/>
          <w:kern w:val="0"/>
          <w:sz w:val="24"/>
          <w:szCs w:val="24"/>
          <w:lang w:eastAsia="zh-CN"/>
          <w14:ligatures w14:val="none"/>
        </w:rPr>
        <w:t>，</w:t>
      </w:r>
      <w:r>
        <w:rPr>
          <w:rFonts w:hint="eastAsia" w:ascii="宋体" w:hAnsi="宋体" w:eastAsia="宋体" w:cs="Times New Roman"/>
          <w:color w:val="auto"/>
          <w:kern w:val="0"/>
          <w:sz w:val="24"/>
          <w:szCs w:val="24"/>
          <w14:ligatures w14:val="none"/>
        </w:rPr>
        <w:t>日语口译方向</w:t>
      </w:r>
      <w:r>
        <w:rPr>
          <w:rFonts w:hint="eastAsia" w:ascii="宋体" w:hAnsi="宋体" w:eastAsia="宋体" w:cs="Times New Roman"/>
          <w:color w:val="auto"/>
          <w:kern w:val="0"/>
          <w:sz w:val="24"/>
          <w:szCs w:val="24"/>
          <w:lang w:val="en-US" w:eastAsia="zh-CN"/>
          <w14:ligatures w14:val="none"/>
        </w:rPr>
        <w:t>学生</w:t>
      </w:r>
      <w:r>
        <w:rPr>
          <w:rFonts w:hint="eastAsia" w:ascii="宋体" w:hAnsi="宋体" w:eastAsia="宋体" w:cs="Times New Roman"/>
          <w:color w:val="auto"/>
          <w:kern w:val="0"/>
          <w:sz w:val="24"/>
          <w:szCs w:val="24"/>
          <w14:ligatures w14:val="none"/>
        </w:rPr>
        <w:t>至少完成25个工作日的口译实习。</w:t>
      </w:r>
    </w:p>
    <w:p w14:paraId="75270911">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4.</w:t>
      </w:r>
      <w:r>
        <w:rPr>
          <w:rFonts w:ascii="宋体" w:hAnsi="宋体" w:eastAsia="宋体" w:cs="Times New Roman"/>
          <w:color w:val="auto"/>
          <w:kern w:val="0"/>
          <w:sz w:val="24"/>
          <w:szCs w:val="24"/>
          <w14:ligatures w14:val="none"/>
        </w:rPr>
        <w:t>成立导师组，发挥集体培养</w:t>
      </w:r>
      <w:r>
        <w:rPr>
          <w:rFonts w:hint="eastAsia" w:ascii="宋体" w:hAnsi="宋体" w:eastAsia="宋体" w:cs="Times New Roman"/>
          <w:color w:val="auto"/>
          <w:kern w:val="0"/>
          <w:sz w:val="24"/>
          <w:szCs w:val="24"/>
          <w14:ligatures w14:val="none"/>
        </w:rPr>
        <w:t>优势</w:t>
      </w:r>
      <w:r>
        <w:rPr>
          <w:rFonts w:ascii="宋体" w:hAnsi="宋体" w:eastAsia="宋体" w:cs="Times New Roman"/>
          <w:color w:val="auto"/>
          <w:kern w:val="0"/>
          <w:sz w:val="24"/>
          <w:szCs w:val="24"/>
          <w14:ligatures w14:val="none"/>
        </w:rPr>
        <w:t>。导师组以具有指导硕士研究生资格的正、副教授为主，吸收翻译行业</w:t>
      </w:r>
      <w:r>
        <w:rPr>
          <w:rFonts w:hint="eastAsia" w:ascii="宋体" w:hAnsi="宋体" w:eastAsia="宋体" w:cs="Times New Roman"/>
          <w:color w:val="auto"/>
          <w:kern w:val="0"/>
          <w:sz w:val="24"/>
          <w:szCs w:val="24"/>
          <w14:ligatures w14:val="none"/>
        </w:rPr>
        <w:t>具有高级专业技术职称的翻译人员</w:t>
      </w:r>
      <w:r>
        <w:rPr>
          <w:rFonts w:ascii="宋体" w:hAnsi="宋体" w:eastAsia="宋体" w:cs="Times New Roman"/>
          <w:color w:val="auto"/>
          <w:kern w:val="0"/>
          <w:sz w:val="24"/>
          <w:szCs w:val="24"/>
          <w14:ligatures w14:val="none"/>
        </w:rPr>
        <w:t>参加；导师有</w:t>
      </w:r>
      <w:r>
        <w:rPr>
          <w:rFonts w:hint="eastAsia" w:ascii="宋体" w:hAnsi="宋体" w:eastAsia="宋体" w:cs="Times New Roman"/>
          <w:color w:val="auto"/>
          <w:kern w:val="0"/>
          <w:sz w:val="24"/>
          <w:szCs w:val="24"/>
          <w14:ligatures w14:val="none"/>
        </w:rPr>
        <w:t>本校</w:t>
      </w:r>
      <w:r>
        <w:rPr>
          <w:rFonts w:ascii="宋体" w:hAnsi="宋体" w:eastAsia="宋体" w:cs="Times New Roman"/>
          <w:color w:val="auto"/>
          <w:kern w:val="0"/>
          <w:sz w:val="24"/>
          <w:szCs w:val="24"/>
          <w14:ligatures w14:val="none"/>
        </w:rPr>
        <w:t>导师和</w:t>
      </w:r>
      <w:r>
        <w:rPr>
          <w:rFonts w:hint="eastAsia" w:ascii="宋体" w:hAnsi="宋体" w:eastAsia="宋体" w:cs="Times New Roman"/>
          <w:color w:val="auto"/>
          <w:kern w:val="0"/>
          <w:sz w:val="24"/>
          <w:szCs w:val="24"/>
          <w14:ligatures w14:val="none"/>
        </w:rPr>
        <w:t>资深</w:t>
      </w:r>
      <w:r>
        <w:rPr>
          <w:rFonts w:hint="eastAsia" w:ascii="宋体" w:hAnsi="宋体" w:eastAsia="宋体" w:cs="Times New Roman"/>
          <w:color w:val="auto"/>
          <w:kern w:val="0"/>
          <w:sz w:val="24"/>
          <w:szCs w:val="24"/>
          <w:lang w:val="en-US" w:eastAsia="zh-CN"/>
          <w14:ligatures w14:val="none"/>
        </w:rPr>
        <w:t>译</w:t>
      </w:r>
      <w:r>
        <w:rPr>
          <w:rFonts w:hint="eastAsia" w:ascii="宋体" w:hAnsi="宋体" w:eastAsia="宋体" w:cs="Times New Roman"/>
          <w:color w:val="auto"/>
          <w:kern w:val="0"/>
          <w:sz w:val="24"/>
          <w:szCs w:val="24"/>
          <w14:ligatures w14:val="none"/>
        </w:rPr>
        <w:t>员</w:t>
      </w:r>
      <w:r>
        <w:rPr>
          <w:rFonts w:ascii="宋体" w:hAnsi="宋体" w:eastAsia="宋体" w:cs="Times New Roman"/>
          <w:color w:val="auto"/>
          <w:kern w:val="0"/>
          <w:sz w:val="24"/>
          <w:szCs w:val="24"/>
          <w14:ligatures w14:val="none"/>
        </w:rPr>
        <w:t>组成，</w:t>
      </w:r>
      <w:r>
        <w:rPr>
          <w:rFonts w:hint="eastAsia" w:ascii="宋体" w:hAnsi="宋体" w:eastAsia="宋体" w:cs="Times New Roman"/>
          <w:color w:val="auto"/>
          <w:kern w:val="0"/>
          <w:sz w:val="24"/>
          <w:szCs w:val="24"/>
          <w14:ligatures w14:val="none"/>
        </w:rPr>
        <w:t>共同</w:t>
      </w:r>
      <w:r>
        <w:rPr>
          <w:rFonts w:ascii="宋体" w:hAnsi="宋体" w:eastAsia="宋体" w:cs="Times New Roman"/>
          <w:color w:val="auto"/>
          <w:kern w:val="0"/>
          <w:sz w:val="24"/>
          <w:szCs w:val="24"/>
          <w14:ligatures w14:val="none"/>
        </w:rPr>
        <w:t>完成研究生的教学及</w:t>
      </w:r>
      <w:r>
        <w:rPr>
          <w:rFonts w:hint="eastAsia" w:ascii="宋体" w:hAnsi="宋体" w:eastAsia="宋体" w:cs="Times New Roman"/>
          <w:color w:val="auto"/>
          <w:kern w:val="0"/>
          <w:sz w:val="24"/>
          <w:szCs w:val="24"/>
          <w14:ligatures w14:val="none"/>
        </w:rPr>
        <w:t>实践</w:t>
      </w:r>
      <w:r>
        <w:rPr>
          <w:rFonts w:ascii="宋体" w:hAnsi="宋体" w:eastAsia="宋体" w:cs="Times New Roman"/>
          <w:color w:val="auto"/>
          <w:kern w:val="0"/>
          <w:sz w:val="24"/>
          <w:szCs w:val="24"/>
          <w14:ligatures w14:val="none"/>
        </w:rPr>
        <w:t>指导工作。</w:t>
      </w:r>
    </w:p>
    <w:p w14:paraId="7593B79A">
      <w:pPr>
        <w:widowControl/>
        <w:spacing w:line="360" w:lineRule="auto"/>
        <w:ind w:firstLine="480" w:firstLineChars="20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5.</w:t>
      </w:r>
      <w:r>
        <w:rPr>
          <w:rFonts w:hint="eastAsia" w:ascii="宋体" w:hAnsi="宋体" w:eastAsia="宋体" w:cs="Times New Roman"/>
          <w:color w:val="auto"/>
          <w:kern w:val="0"/>
          <w:sz w:val="24"/>
          <w:szCs w:val="24"/>
          <w14:ligatures w14:val="none"/>
        </w:rPr>
        <w:t>重视国内外联合合作。与国内知名语言服务企业进行人才定制化合作；积极搭建国际合作平台和实习基地，充分利用各级各类研究生交流项目，推动研究生培养国际化进程。</w:t>
      </w:r>
    </w:p>
    <w:p w14:paraId="72903D71">
      <w:pPr>
        <w:spacing w:line="360" w:lineRule="auto"/>
        <w:ind w:firstLine="560"/>
        <w:rPr>
          <w:rFonts w:ascii="Times New Roman" w:hAnsi="Times New Roman" w:eastAsia="黑体" w:cs="Times New Roman"/>
          <w:b/>
          <w:color w:val="auto"/>
          <w:sz w:val="28"/>
          <w:szCs w:val="28"/>
          <w14:ligatures w14:val="none"/>
        </w:rPr>
      </w:pPr>
      <w:r>
        <w:rPr>
          <w:rFonts w:hint="eastAsia" w:ascii="Times New Roman" w:hAnsi="Times New Roman" w:eastAsia="黑体" w:cs="Times New Roman"/>
          <w:b/>
          <w:color w:val="auto"/>
          <w:sz w:val="28"/>
          <w:szCs w:val="28"/>
          <w14:ligatures w14:val="none"/>
        </w:rPr>
        <w:t>七、</w:t>
      </w:r>
      <w:r>
        <w:rPr>
          <w:rFonts w:ascii="Times New Roman" w:hAnsi="Times New Roman" w:eastAsia="黑体" w:cs="Times New Roman"/>
          <w:b/>
          <w:color w:val="auto"/>
          <w:sz w:val="28"/>
          <w:szCs w:val="28"/>
          <w14:ligatures w14:val="none"/>
        </w:rPr>
        <w:t>中期筛选</w:t>
      </w:r>
    </w:p>
    <w:p w14:paraId="22920B38">
      <w:pPr>
        <w:widowControl/>
        <w:spacing w:line="360" w:lineRule="auto"/>
        <w:ind w:firstLine="480" w:firstLineChars="200"/>
        <w:rPr>
          <w:rFonts w:ascii="宋体" w:hAnsi="宋体" w:eastAsia="宋体" w:cs="Times New Roman"/>
          <w:color w:val="auto"/>
          <w:kern w:val="0"/>
          <w:sz w:val="24"/>
          <w:szCs w:val="24"/>
          <w14:ligatures w14:val="none"/>
        </w:rPr>
      </w:pPr>
      <w:r>
        <w:rPr>
          <w:rFonts w:ascii="宋体" w:hAnsi="宋体" w:eastAsia="宋体" w:cs="Times New Roman"/>
          <w:color w:val="auto"/>
          <w:kern w:val="0"/>
          <w:sz w:val="24"/>
          <w:szCs w:val="24"/>
          <w14:ligatures w14:val="none"/>
        </w:rPr>
        <w:t>在完成培养方案规定的课程学习、考核成绩合格、获得规定的学分后，按照《河北大学研究生中期筛选管理办法》（校政字〔2021〕15号）的相关规定，组织开展中期筛选工作。</w:t>
      </w:r>
      <w:r>
        <w:rPr>
          <w:rFonts w:hint="eastAsia" w:ascii="宋体" w:hAnsi="宋体" w:eastAsia="宋体" w:cs="Times New Roman"/>
          <w:color w:val="auto"/>
          <w:kern w:val="0"/>
          <w:sz w:val="24"/>
          <w:szCs w:val="24"/>
          <w14:ligatures w14:val="none"/>
        </w:rPr>
        <w:t>中期筛选通过者，准予开题并按计划进入学位（毕业）论文工作阶段，继续攻读学位。中期筛选不通过者，可向学院提出二次考核申请，经导师同意且学院严格审查通过后，可在三个月至半年内择期组织二次考核。参加二次考核仍未通过，不宜继续攻读学位的研究生，应终止其培养工作。</w:t>
      </w:r>
    </w:p>
    <w:p w14:paraId="57C51DDD">
      <w:pPr>
        <w:spacing w:line="360" w:lineRule="auto"/>
        <w:ind w:firstLine="560"/>
        <w:rPr>
          <w:rFonts w:ascii="Times New Roman" w:hAnsi="Times New Roman" w:eastAsia="黑体" w:cs="Times New Roman"/>
          <w:b/>
          <w:color w:val="auto"/>
          <w:sz w:val="28"/>
          <w:szCs w:val="28"/>
          <w14:ligatures w14:val="none"/>
        </w:rPr>
      </w:pPr>
      <w:r>
        <w:rPr>
          <w:rFonts w:hint="eastAsia" w:ascii="Times New Roman" w:hAnsi="Times New Roman" w:eastAsia="黑体" w:cs="Times New Roman"/>
          <w:b/>
          <w:color w:val="auto"/>
          <w:sz w:val="28"/>
          <w:szCs w:val="28"/>
          <w14:ligatures w14:val="none"/>
        </w:rPr>
        <w:t>八</w:t>
      </w:r>
      <w:r>
        <w:rPr>
          <w:rFonts w:ascii="Times New Roman" w:hAnsi="Times New Roman" w:eastAsia="黑体" w:cs="Times New Roman"/>
          <w:b/>
          <w:color w:val="auto"/>
          <w:sz w:val="28"/>
          <w:szCs w:val="28"/>
          <w14:ligatures w14:val="none"/>
        </w:rPr>
        <w:t>、学位（毕业）论文</w:t>
      </w:r>
    </w:p>
    <w:p w14:paraId="4E98025E">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1.总体要求：按照《河北大学关于开展2025版研究生培养方案修订工作的指导意见》（校政字〔2025〕9号）规定，硕士研究生论文开题与答辩时间间隔原则上不少于12个月。学位申请人需满足以下要求：其一，具备独立从事学术研究工作的能力；其二，按时完成本培养方案规定的任务，包括修满38学分，以及完成各项必修环节，具体涵盖参加入学教育、完成</w:t>
      </w:r>
      <w:r>
        <w:rPr>
          <w:rFonts w:hint="eastAsia" w:ascii="宋体" w:hAnsi="宋体" w:eastAsia="宋体" w:cs="Times New Roman"/>
          <w:color w:val="auto"/>
          <w:kern w:val="0"/>
          <w:sz w:val="24"/>
          <w:szCs w:val="24"/>
          <w:lang w:val="en-US" w:eastAsia="zh-CN"/>
          <w14:ligatures w14:val="none"/>
        </w:rPr>
        <w:t>口</w:t>
      </w:r>
      <w:r>
        <w:rPr>
          <w:rFonts w:hint="eastAsia" w:ascii="宋体" w:hAnsi="宋体" w:eastAsia="宋体" w:cs="Times New Roman"/>
          <w:color w:val="auto"/>
          <w:kern w:val="0"/>
          <w:sz w:val="24"/>
          <w:szCs w:val="24"/>
          <w14:ligatures w14:val="none"/>
        </w:rPr>
        <w:t>译实践</w:t>
      </w:r>
      <w:r>
        <w:rPr>
          <w:rFonts w:hint="eastAsia" w:ascii="宋体" w:hAnsi="宋体" w:eastAsia="宋体" w:cs="Times New Roman"/>
          <w:color w:val="auto"/>
          <w:kern w:val="0"/>
          <w:sz w:val="24"/>
          <w:szCs w:val="24"/>
          <w:lang w:val="en-US" w:eastAsia="zh-CN"/>
          <w14:ligatures w14:val="none"/>
        </w:rPr>
        <w:t>600小时</w:t>
      </w:r>
      <w:r>
        <w:rPr>
          <w:rFonts w:hint="eastAsia" w:ascii="宋体" w:hAnsi="宋体" w:eastAsia="宋体" w:cs="Times New Roman"/>
          <w:color w:val="auto"/>
          <w:kern w:val="0"/>
          <w:sz w:val="24"/>
          <w:szCs w:val="24"/>
          <w14:ligatures w14:val="none"/>
        </w:rPr>
        <w:t>及以上、提交开题报告、参加全国翻译专业资格（水平）考试二级；其三，严格遵守学术规范，杜绝侵犯他人著作权，不得发表存在严重科学性错误的文章或著作，不得提交严重歪曲原作的译作。</w:t>
      </w:r>
    </w:p>
    <w:p w14:paraId="05542972">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2.开题：开题作为研究生培养过程中开展学位（毕业）论文工作的首要环节，是确保论文质量与研究方向科学性的关键起点。原则上在入学后第4学期完成开题，开题由3-5名具有高级专业技术职务人员参加，以学术报告的方式进行。开题报告需系统阐述文本选取依据、研究价值及预期成果，科学规划翻译技术路线与时间安排。</w:t>
      </w:r>
    </w:p>
    <w:p w14:paraId="53507EF2">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7D0CE28">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14:ligatures w14:val="none"/>
        </w:rPr>
        <w:t>4.学位申请：达到学位授予条件的申请人，经导师同意后，应于答辩前三个月，向所属学位评定分委员会提出学位申请，提交学位申请材料。</w:t>
      </w:r>
    </w:p>
    <w:p w14:paraId="087B4E3E">
      <w:pPr>
        <w:spacing w:line="360" w:lineRule="auto"/>
        <w:ind w:firstLine="560"/>
        <w:rPr>
          <w:rFonts w:hint="eastAsia" w:ascii="宋体" w:hAnsi="宋体" w:eastAsia="宋体" w:cs="Times New Roman"/>
          <w:color w:val="auto"/>
          <w:kern w:val="0"/>
          <w:sz w:val="24"/>
          <w:szCs w:val="24"/>
          <w:lang w:val="en-US" w:eastAsia="zh-CN"/>
          <w14:ligatures w14:val="none"/>
        </w:rPr>
      </w:pPr>
      <w:r>
        <w:rPr>
          <w:rFonts w:hint="eastAsia" w:ascii="宋体" w:hAnsi="宋体" w:eastAsia="宋体" w:cs="Times New Roman"/>
          <w:color w:val="auto"/>
          <w:kern w:val="0"/>
          <w:sz w:val="24"/>
          <w:szCs w:val="24"/>
          <w14:ligatures w14:val="none"/>
        </w:rPr>
        <w:t>5.</w:t>
      </w:r>
      <w:r>
        <w:rPr>
          <w:rFonts w:hint="eastAsia" w:ascii="宋体" w:hAnsi="宋体" w:eastAsia="宋体" w:cs="Times New Roman"/>
          <w:color w:val="auto"/>
          <w:kern w:val="0"/>
          <w:sz w:val="24"/>
          <w:szCs w:val="24"/>
          <w:lang w:val="en-US" w:eastAsia="zh-CN"/>
          <w14:ligatures w14:val="none"/>
        </w:rPr>
        <w:t>学位论文：</w:t>
      </w:r>
      <w:r>
        <w:rPr>
          <w:rFonts w:hint="eastAsia" w:ascii="宋体" w:hAnsi="宋体" w:eastAsia="宋体" w:cs="Times New Roman"/>
          <w:color w:val="auto"/>
          <w:kern w:val="0"/>
          <w:sz w:val="24"/>
          <w:szCs w:val="24"/>
          <w14:ligatures w14:val="none"/>
        </w:rPr>
        <w:t>翻译硕士学位论文须以实践报告的形式呈现，</w:t>
      </w:r>
      <w:r>
        <w:rPr>
          <w:rFonts w:hint="eastAsia" w:ascii="宋体" w:hAnsi="宋体" w:eastAsia="宋体" w:cs="Times New Roman"/>
          <w:color w:val="auto"/>
          <w:kern w:val="0"/>
          <w:sz w:val="24"/>
          <w:szCs w:val="24"/>
          <w:lang w:val="en-US" w:eastAsia="zh-CN"/>
          <w14:ligatures w14:val="none"/>
        </w:rPr>
        <w:t>原则上使用国家通用语言文字撰写，正文字数（不包括参考文献和附录）原则上不少于10,000字(以汉字版面字数为准）。</w:t>
      </w:r>
      <w:r>
        <w:rPr>
          <w:rFonts w:hint="eastAsia" w:ascii="宋体" w:hAnsi="宋体" w:eastAsia="宋体" w:cs="Times New Roman"/>
          <w:color w:val="auto"/>
          <w:kern w:val="0"/>
          <w:sz w:val="24"/>
          <w:szCs w:val="24"/>
          <w14:ligatures w14:val="none"/>
        </w:rPr>
        <w:t>选题应聚焦文学、典籍、经贸、法律等专业领域，</w:t>
      </w:r>
      <w:r>
        <w:rPr>
          <w:rFonts w:hint="eastAsia" w:ascii="宋体" w:hAnsi="宋体" w:eastAsia="宋体" w:cs="Times New Roman"/>
          <w:color w:val="auto"/>
          <w:kern w:val="0"/>
          <w:sz w:val="24"/>
          <w:szCs w:val="24"/>
          <w:lang w:val="en-US" w:eastAsia="zh-CN"/>
          <w14:ligatures w14:val="none"/>
        </w:rPr>
        <w:t>学位论文须提供音频或视频相关支撑材料，时长在30分钟以上（包括原语与译语录音，可以是A语言和B语言之间的单向翻译，也可以是两种语言互译）。</w:t>
      </w:r>
    </w:p>
    <w:p w14:paraId="6435F78C">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6.</w:t>
      </w:r>
      <w:r>
        <w:rPr>
          <w:rFonts w:hint="eastAsia" w:ascii="宋体" w:hAnsi="宋体" w:eastAsia="宋体" w:cs="Times New Roman"/>
          <w:color w:val="auto"/>
          <w:kern w:val="0"/>
          <w:sz w:val="24"/>
          <w:szCs w:val="24"/>
          <w14:ligatures w14:val="none"/>
        </w:rPr>
        <w:t>预答辩：学位申请人须进行学位论文预答辩。预答辩通过者，方可进入学位论文评阅、学位论文答辩等环节。学位（毕业）论文预答辩在正式答辩前3个月进行。</w:t>
      </w:r>
    </w:p>
    <w:p w14:paraId="39560EE2">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7</w:t>
      </w:r>
      <w:r>
        <w:rPr>
          <w:rFonts w:hint="eastAsia" w:ascii="宋体" w:hAnsi="宋体" w:eastAsia="宋体" w:cs="Times New Roman"/>
          <w:color w:val="auto"/>
          <w:kern w:val="0"/>
          <w:sz w:val="24"/>
          <w:szCs w:val="24"/>
          <w14:ligatures w14:val="none"/>
        </w:rPr>
        <w:t>.论文评阅：学位论文（翻译实践报告）采用匿名评审，须经2位校外同行专家评审通过后方能进入答辩程序。评阅结果及异议处理按照《河北大学研究生学位论文或者实践成果评审管理办法》（校政字〔2025〕8号）执行。</w:t>
      </w:r>
    </w:p>
    <w:p w14:paraId="538AB1F1">
      <w:pPr>
        <w:spacing w:line="360" w:lineRule="auto"/>
        <w:ind w:firstLine="560"/>
        <w:rPr>
          <w:rFonts w:hint="eastAsia" w:ascii="宋体" w:hAnsi="宋体" w:eastAsia="宋体" w:cs="Times New Roman"/>
          <w:color w:val="auto"/>
          <w:kern w:val="0"/>
          <w:sz w:val="24"/>
          <w:szCs w:val="24"/>
          <w14:ligatures w14:val="none"/>
        </w:rPr>
      </w:pPr>
      <w:r>
        <w:rPr>
          <w:rFonts w:hint="eastAsia" w:ascii="宋体" w:hAnsi="宋体" w:eastAsia="宋体" w:cs="Times New Roman"/>
          <w:color w:val="auto"/>
          <w:kern w:val="0"/>
          <w:sz w:val="24"/>
          <w:szCs w:val="24"/>
          <w:lang w:val="en-US" w:eastAsia="zh-CN"/>
          <w14:ligatures w14:val="none"/>
        </w:rPr>
        <w:t>8.</w:t>
      </w:r>
      <w:r>
        <w:rPr>
          <w:rFonts w:hint="eastAsia" w:ascii="宋体" w:hAnsi="宋体" w:eastAsia="宋体" w:cs="Times New Roman"/>
          <w:color w:val="auto"/>
          <w:kern w:val="0"/>
          <w:sz w:val="24"/>
          <w:szCs w:val="24"/>
          <w14:ligatures w14:val="none"/>
        </w:rPr>
        <w:t>答辩：学位（毕业）论文答辩按照《河北大学博士、硕士学位授予工作实施细则》（校政字〔2025〕7号）执行。答辩实行导师回避制，答辩委员会由5人组成，委员会成员中须有一位具有丰富的口笔译实践经验且具有高级专业技术职称的专家。</w:t>
      </w:r>
    </w:p>
    <w:p w14:paraId="14223DFB">
      <w:pPr>
        <w:spacing w:line="360" w:lineRule="auto"/>
        <w:ind w:firstLine="560"/>
        <w:rPr>
          <w:rFonts w:ascii="Times New Roman" w:hAnsi="Times New Roman" w:eastAsia="黑体" w:cs="Times New Roman"/>
          <w:b/>
          <w:color w:val="auto"/>
          <w:sz w:val="28"/>
          <w:szCs w:val="28"/>
          <w14:ligatures w14:val="none"/>
        </w:rPr>
      </w:pPr>
      <w:r>
        <w:rPr>
          <w:rFonts w:hint="eastAsia" w:ascii="Times New Roman" w:hAnsi="Times New Roman" w:eastAsia="黑体" w:cs="Times New Roman"/>
          <w:b/>
          <w:color w:val="auto"/>
          <w:sz w:val="28"/>
          <w:szCs w:val="28"/>
          <w14:ligatures w14:val="none"/>
        </w:rPr>
        <w:t>九</w:t>
      </w:r>
      <w:r>
        <w:rPr>
          <w:rFonts w:ascii="Times New Roman" w:hAnsi="Times New Roman" w:eastAsia="黑体" w:cs="Times New Roman"/>
          <w:b/>
          <w:color w:val="auto"/>
          <w:sz w:val="28"/>
          <w:szCs w:val="28"/>
          <w14:ligatures w14:val="none"/>
        </w:rPr>
        <w:t>、毕业条件</w:t>
      </w:r>
    </w:p>
    <w:p w14:paraId="00B08B6C">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bCs/>
          <w:color w:val="auto"/>
          <w:sz w:val="24"/>
          <w:szCs w:val="24"/>
          <w14:ligatures w14:val="none"/>
        </w:rPr>
        <w:t>1.课程学习。研究生在规定修业年限内完成培养方案规定的课程学习，考核成绩合格，获得规定的学分。</w:t>
      </w:r>
    </w:p>
    <w:p w14:paraId="066914D0">
      <w:pPr>
        <w:spacing w:line="360" w:lineRule="auto"/>
        <w:ind w:firstLine="480" w:firstLineChars="200"/>
        <w:rPr>
          <w:rFonts w:ascii="宋体" w:hAnsi="宋体" w:eastAsia="宋体" w:cs="Times New Roman"/>
          <w:bCs/>
          <w:color w:val="auto"/>
          <w:kern w:val="0"/>
          <w:sz w:val="24"/>
          <w:szCs w:val="24"/>
          <w14:ligatures w14:val="none"/>
        </w:rPr>
      </w:pPr>
      <w:r>
        <w:rPr>
          <w:rFonts w:ascii="宋体" w:hAnsi="宋体" w:eastAsia="宋体" w:cs="Times New Roman"/>
          <w:bCs/>
          <w:color w:val="auto"/>
          <w:sz w:val="24"/>
          <w:szCs w:val="24"/>
          <w14:ligatures w14:val="none"/>
        </w:rPr>
        <w:t>2.</w:t>
      </w:r>
      <w:r>
        <w:rPr>
          <w:rFonts w:hint="eastAsia" w:ascii="宋体" w:hAnsi="宋体" w:eastAsia="宋体" w:cs="Times New Roman"/>
          <w:bCs/>
          <w:color w:val="auto"/>
          <w:sz w:val="24"/>
          <w:szCs w:val="24"/>
          <w:lang w:val="en-US" w:eastAsia="zh-CN"/>
          <w14:ligatures w14:val="none"/>
        </w:rPr>
        <w:t>学术/</w:t>
      </w:r>
      <w:r>
        <w:rPr>
          <w:rFonts w:ascii="宋体" w:hAnsi="宋体" w:eastAsia="宋体" w:cs="Times New Roman"/>
          <w:bCs/>
          <w:color w:val="auto"/>
          <w:sz w:val="24"/>
          <w:szCs w:val="24"/>
          <w14:ligatures w14:val="none"/>
        </w:rPr>
        <w:t>实践活动。</w:t>
      </w:r>
      <w:r>
        <w:rPr>
          <w:rFonts w:hint="eastAsia" w:ascii="宋体" w:hAnsi="宋体" w:eastAsia="宋体" w:cs="Times New Roman"/>
          <w:bCs/>
          <w:color w:val="auto"/>
          <w:kern w:val="0"/>
          <w:sz w:val="24"/>
          <w:szCs w:val="24"/>
          <w14:ligatures w14:val="none"/>
        </w:rPr>
        <w:t>在</w:t>
      </w:r>
      <w:r>
        <w:rPr>
          <w:rFonts w:hint="eastAsia" w:ascii="宋体" w:hAnsi="宋体" w:eastAsia="宋体" w:cs="Times New Roman"/>
          <w:bCs/>
          <w:color w:val="auto"/>
          <w:kern w:val="0"/>
          <w:sz w:val="24"/>
          <w:szCs w:val="24"/>
          <w:lang w:val="en-US" w:eastAsia="zh-CN"/>
          <w14:ligatures w14:val="none"/>
        </w:rPr>
        <w:t>学期间须完成600小时以上的口译实践并提供相关证明材料。实践教学形式可为在教师的组织下，在语言实验室、同声传译实验室、翻译管理平台等实体或线上虚拟仿真场所进行口译实践；专业实习形式可为展会联络口译、接待陪同口译、会议交替传译或同声传译、口述影像等。</w:t>
      </w:r>
    </w:p>
    <w:p w14:paraId="379B3F4F">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color w:val="auto"/>
          <w:sz w:val="24"/>
          <w:szCs w:val="24"/>
          <w14:ligatures w14:val="none"/>
        </w:rPr>
        <w:t>3.符合提前毕业条件的研究生，可按照学校相关规定</w:t>
      </w:r>
      <w:r>
        <w:rPr>
          <w:rFonts w:ascii="宋体" w:hAnsi="宋体" w:eastAsia="宋体" w:cs="Times New Roman"/>
          <w:bCs/>
          <w:color w:val="auto"/>
          <w:sz w:val="24"/>
          <w:szCs w:val="24"/>
          <w14:ligatures w14:val="none"/>
        </w:rPr>
        <w:t>申请</w:t>
      </w:r>
      <w:r>
        <w:rPr>
          <w:rFonts w:ascii="宋体" w:hAnsi="宋体" w:eastAsia="宋体" w:cs="Times New Roman"/>
          <w:color w:val="auto"/>
          <w:sz w:val="24"/>
          <w:szCs w:val="24"/>
          <w14:ligatures w14:val="none"/>
        </w:rPr>
        <w:t>提前毕业。</w:t>
      </w:r>
    </w:p>
    <w:p w14:paraId="59D89170">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bCs/>
          <w:color w:val="auto"/>
          <w:sz w:val="24"/>
          <w:szCs w:val="24"/>
          <w14:ligatures w14:val="none"/>
        </w:rPr>
        <w:t>4.论文答辩。学位（毕业）论文经专家评审合格、通过学位（毕业）答辩，符合毕业资格审查后，准予毕业。</w:t>
      </w:r>
    </w:p>
    <w:p w14:paraId="4C0AF5E7">
      <w:pPr>
        <w:spacing w:line="360" w:lineRule="auto"/>
        <w:ind w:firstLine="562" w:firstLineChars="200"/>
        <w:rPr>
          <w:rFonts w:eastAsia="黑体"/>
          <w:b/>
          <w:bCs w:val="0"/>
          <w:color w:val="auto"/>
          <w:sz w:val="28"/>
          <w:szCs w:val="28"/>
          <w:highlight w:val="none"/>
        </w:rPr>
      </w:pPr>
      <w:r>
        <w:rPr>
          <w:rFonts w:hint="eastAsia" w:eastAsia="黑体"/>
          <w:b/>
          <w:bCs w:val="0"/>
          <w:color w:val="auto"/>
          <w:sz w:val="28"/>
          <w:szCs w:val="28"/>
          <w:highlight w:val="none"/>
        </w:rPr>
        <w:t>十</w:t>
      </w:r>
      <w:r>
        <w:rPr>
          <w:rFonts w:eastAsia="黑体"/>
          <w:b/>
          <w:bCs w:val="0"/>
          <w:color w:val="auto"/>
          <w:sz w:val="28"/>
          <w:szCs w:val="28"/>
          <w:highlight w:val="none"/>
        </w:rPr>
        <w:t>、创新性成果</w:t>
      </w:r>
    </w:p>
    <w:p w14:paraId="35BD3B84">
      <w:pPr>
        <w:spacing w:line="360" w:lineRule="auto"/>
        <w:ind w:firstLine="480" w:firstLineChars="200"/>
        <w:rPr>
          <w:rFonts w:hint="default" w:ascii="宋体" w:hAnsi="宋体" w:eastAsia="宋体" w:cs="Times New Roman"/>
          <w:bCs/>
          <w:color w:val="auto"/>
          <w:sz w:val="24"/>
          <w:szCs w:val="24"/>
          <w:lang w:val="en-US" w:eastAsia="zh-CN"/>
          <w14:ligatures w14:val="none"/>
        </w:rPr>
      </w:pPr>
      <w:r>
        <w:rPr>
          <w:rFonts w:hint="eastAsia" w:ascii="宋体" w:hAnsi="宋体" w:eastAsia="宋体" w:cs="Times New Roman"/>
          <w:bCs/>
          <w:color w:val="auto"/>
          <w:sz w:val="24"/>
          <w:szCs w:val="24"/>
          <w:lang w:val="en-US" w:eastAsia="zh-CN"/>
          <w14:ligatures w14:val="none"/>
        </w:rPr>
        <w:t>本专业的创新性成果依据《河北大学外国语学院关于研究生申请学位取得创新性成果的规定》执行。</w:t>
      </w:r>
    </w:p>
    <w:p w14:paraId="0111279F">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十</w:t>
      </w:r>
      <w:r>
        <w:rPr>
          <w:rFonts w:hint="eastAsia" w:ascii="Times New Roman" w:hAnsi="Times New Roman" w:eastAsia="黑体" w:cs="Times New Roman"/>
          <w:b/>
          <w:color w:val="auto"/>
          <w:sz w:val="28"/>
          <w:szCs w:val="28"/>
          <w:lang w:val="en-US" w:eastAsia="zh-CN"/>
          <w14:ligatures w14:val="none"/>
        </w:rPr>
        <w:t>一</w:t>
      </w:r>
      <w:r>
        <w:rPr>
          <w:rFonts w:ascii="Times New Roman" w:hAnsi="Times New Roman" w:eastAsia="黑体" w:cs="Times New Roman"/>
          <w:b/>
          <w:color w:val="auto"/>
          <w:sz w:val="28"/>
          <w:szCs w:val="28"/>
          <w14:ligatures w14:val="none"/>
        </w:rPr>
        <w:t>、学位授予</w:t>
      </w:r>
    </w:p>
    <w:p w14:paraId="0A29BA09">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bCs/>
          <w:color w:val="auto"/>
          <w:sz w:val="24"/>
          <w:szCs w:val="24"/>
          <w14:ligatures w14:val="none"/>
        </w:rPr>
        <w:t>研究生通过毕业资格审查，符合</w:t>
      </w:r>
      <w:r>
        <w:rPr>
          <w:rFonts w:ascii="宋体" w:hAnsi="宋体" w:eastAsia="宋体" w:cs="Times New Roman"/>
          <w:color w:val="auto"/>
          <w:kern w:val="0"/>
          <w:sz w:val="24"/>
          <w:szCs w:val="24"/>
          <w14:ligatures w14:val="none"/>
        </w:rPr>
        <w:t>《河北大学博士、硕士学位授予工作实施细则》（校政字〔2025〕7号）</w:t>
      </w:r>
      <w:r>
        <w:rPr>
          <w:rFonts w:ascii="宋体" w:hAnsi="宋体" w:eastAsia="宋体" w:cs="Times New Roman"/>
          <w:bCs/>
          <w:color w:val="auto"/>
          <w:sz w:val="24"/>
          <w:szCs w:val="24"/>
          <w14:ligatures w14:val="none"/>
        </w:rPr>
        <w:t>的有关规定，达到学校学位授予标准，经学校学位评定委员会审议，授予硕士学位。</w:t>
      </w:r>
    </w:p>
    <w:p w14:paraId="7DD29261">
      <w:pPr>
        <w:spacing w:line="360" w:lineRule="auto"/>
        <w:ind w:firstLine="560"/>
        <w:rPr>
          <w:rFonts w:ascii="Times New Roman" w:hAnsi="Times New Roman" w:eastAsia="黑体" w:cs="Times New Roman"/>
          <w:b/>
          <w:color w:val="auto"/>
          <w:sz w:val="28"/>
          <w:szCs w:val="28"/>
          <w14:ligatures w14:val="none"/>
        </w:rPr>
      </w:pPr>
      <w:r>
        <w:rPr>
          <w:rFonts w:ascii="Times New Roman" w:hAnsi="Times New Roman" w:eastAsia="黑体" w:cs="Times New Roman"/>
          <w:b/>
          <w:color w:val="auto"/>
          <w:sz w:val="28"/>
          <w:szCs w:val="28"/>
          <w14:ligatures w14:val="none"/>
        </w:rPr>
        <w:t>十</w:t>
      </w:r>
      <w:r>
        <w:rPr>
          <w:rFonts w:hint="eastAsia" w:ascii="Times New Roman" w:hAnsi="Times New Roman" w:eastAsia="黑体" w:cs="Times New Roman"/>
          <w:b/>
          <w:color w:val="auto"/>
          <w:sz w:val="28"/>
          <w:szCs w:val="28"/>
          <w:lang w:val="en-US" w:eastAsia="zh-CN"/>
          <w14:ligatures w14:val="none"/>
        </w:rPr>
        <w:t>二</w:t>
      </w:r>
      <w:r>
        <w:rPr>
          <w:rFonts w:ascii="Times New Roman" w:hAnsi="Times New Roman" w:eastAsia="黑体" w:cs="Times New Roman"/>
          <w:b/>
          <w:color w:val="auto"/>
          <w:sz w:val="28"/>
          <w:szCs w:val="28"/>
          <w14:ligatures w14:val="none"/>
        </w:rPr>
        <w:t>、学分及课程设置</w:t>
      </w:r>
    </w:p>
    <w:p w14:paraId="61FA700C">
      <w:pPr>
        <w:spacing w:line="360" w:lineRule="auto"/>
        <w:ind w:firstLine="480" w:firstLineChars="200"/>
        <w:rPr>
          <w:rFonts w:hint="eastAsia" w:ascii="宋体" w:hAnsi="宋体" w:cs="宋体"/>
          <w:color w:val="auto"/>
          <w:sz w:val="24"/>
          <w:highlight w:val="none"/>
        </w:rPr>
      </w:pPr>
      <w:r>
        <w:rPr>
          <w:rFonts w:eastAsiaTheme="minorEastAsia"/>
          <w:color w:val="auto"/>
          <w:sz w:val="24"/>
        </w:rPr>
        <w:t>本专业最低毕业学分为</w:t>
      </w:r>
      <w:r>
        <w:rPr>
          <w:rFonts w:hint="eastAsia" w:eastAsiaTheme="minorEastAsia"/>
          <w:color w:val="auto"/>
          <w:sz w:val="24"/>
          <w:lang w:val="en-US" w:eastAsia="zh-CN"/>
        </w:rPr>
        <w:t>39</w:t>
      </w:r>
      <w:r>
        <w:rPr>
          <w:rFonts w:eastAsiaTheme="minorEastAsia"/>
          <w:color w:val="auto"/>
          <w:sz w:val="24"/>
        </w:rPr>
        <w:t>分，其中学位课</w:t>
      </w:r>
      <w:r>
        <w:rPr>
          <w:rFonts w:hint="eastAsia" w:eastAsiaTheme="minorEastAsia"/>
          <w:color w:val="auto"/>
          <w:sz w:val="24"/>
          <w:lang w:val="en-US" w:eastAsia="zh-CN"/>
        </w:rPr>
        <w:t>28</w:t>
      </w:r>
      <w:r>
        <w:rPr>
          <w:rFonts w:eastAsiaTheme="minorEastAsia"/>
          <w:color w:val="auto"/>
          <w:sz w:val="24"/>
        </w:rPr>
        <w:t>学分，非学位课</w:t>
      </w:r>
      <w:r>
        <w:rPr>
          <w:rFonts w:hint="eastAsia" w:eastAsiaTheme="minorEastAsia"/>
          <w:color w:val="auto"/>
          <w:sz w:val="24"/>
          <w:lang w:val="en-US" w:eastAsia="zh-CN"/>
        </w:rPr>
        <w:t>最低10</w:t>
      </w:r>
      <w:r>
        <w:rPr>
          <w:rFonts w:eastAsiaTheme="minorEastAsia"/>
          <w:color w:val="auto"/>
          <w:sz w:val="24"/>
        </w:rPr>
        <w:t>学分</w:t>
      </w:r>
      <w:r>
        <w:rPr>
          <w:rFonts w:hint="eastAsia" w:eastAsiaTheme="minorEastAsia"/>
          <w:color w:val="auto"/>
          <w:sz w:val="24"/>
          <w:lang w:eastAsia="zh-CN"/>
        </w:rPr>
        <w:t>，</w:t>
      </w:r>
      <w:r>
        <w:rPr>
          <w:rFonts w:ascii="宋体" w:hAnsi="宋体" w:eastAsia="宋体" w:cs="Times New Roman"/>
          <w:bCs/>
          <w:color w:val="auto"/>
          <w:sz w:val="24"/>
          <w:szCs w:val="24"/>
          <w14:ligatures w14:val="none"/>
        </w:rPr>
        <w:t>必修环节</w:t>
      </w:r>
      <w:r>
        <w:rPr>
          <w:rFonts w:hint="eastAsia" w:ascii="宋体" w:hAnsi="宋体" w:eastAsia="宋体" w:cs="Times New Roman"/>
          <w:bCs/>
          <w:color w:val="auto"/>
          <w:sz w:val="24"/>
          <w:szCs w:val="24"/>
          <w:lang w:val="en-US" w:eastAsia="zh-CN"/>
          <w14:ligatures w14:val="none"/>
        </w:rPr>
        <w:t>1学</w:t>
      </w:r>
      <w:r>
        <w:rPr>
          <w:rFonts w:ascii="宋体" w:hAnsi="宋体" w:eastAsia="宋体" w:cs="Times New Roman"/>
          <w:bCs/>
          <w:color w:val="auto"/>
          <w:sz w:val="24"/>
          <w:szCs w:val="24"/>
          <w14:ligatures w14:val="none"/>
        </w:rPr>
        <w:t>分</w:t>
      </w:r>
      <w:r>
        <w:rPr>
          <w:rFonts w:hint="eastAsia" w:ascii="宋体" w:hAnsi="宋体" w:cs="宋体"/>
          <w:color w:val="auto"/>
          <w:sz w:val="24"/>
          <w:highlight w:val="none"/>
          <w:lang w:eastAsia="zh-CN"/>
        </w:rPr>
        <w:t>。</w:t>
      </w:r>
    </w:p>
    <w:p w14:paraId="17575EB2">
      <w:pPr>
        <w:spacing w:line="360" w:lineRule="auto"/>
        <w:ind w:firstLine="480" w:firstLineChars="200"/>
        <w:rPr>
          <w:rFonts w:hint="eastAsia" w:ascii="宋体" w:hAnsi="宋体" w:eastAsia="宋体" w:cs="Times New Roman"/>
          <w:bCs/>
          <w:color w:val="auto"/>
          <w:sz w:val="24"/>
          <w:szCs w:val="24"/>
          <w14:ligatures w14:val="none"/>
        </w:rPr>
      </w:pPr>
      <w:r>
        <w:rPr>
          <w:rFonts w:hint="eastAsia" w:ascii="宋体" w:hAnsi="宋体" w:eastAsia="宋体" w:cs="Times New Roman"/>
          <w:bCs/>
          <w:color w:val="auto"/>
          <w:sz w:val="24"/>
          <w:szCs w:val="24"/>
          <w14:ligatures w14:val="none"/>
        </w:rPr>
        <w:t>课程考核方式包括考试和考查，可以采用口试、笔试或写读书报告、论文的形式，但应有—定数量的笔试（各专业（或学科）根据实际情况填写）。无论采取何种考核方式，均应能真实反映学生对所学课程掌握的程度及运用知识的能力，成绩均按百分制成绩评定。</w:t>
      </w:r>
    </w:p>
    <w:p w14:paraId="21C9A9E6">
      <w:pPr>
        <w:spacing w:line="360" w:lineRule="auto"/>
        <w:ind w:firstLine="480" w:firstLineChars="200"/>
        <w:rPr>
          <w:rFonts w:ascii="宋体" w:hAnsi="宋体" w:eastAsia="宋体" w:cs="Times New Roman"/>
          <w:bCs/>
          <w:color w:val="auto"/>
          <w:sz w:val="24"/>
          <w:szCs w:val="24"/>
          <w14:ligatures w14:val="none"/>
        </w:rPr>
      </w:pPr>
      <w:r>
        <w:rPr>
          <w:rFonts w:ascii="宋体" w:hAnsi="宋体" w:eastAsia="宋体" w:cs="Times New Roman"/>
          <w:bCs/>
          <w:color w:val="auto"/>
          <w:sz w:val="24"/>
          <w:szCs w:val="24"/>
          <w14:ligatures w14:val="none"/>
        </w:rPr>
        <w:t>课程考试不设补考环节，考试成绩低于60分的需重修。</w:t>
      </w:r>
    </w:p>
    <w:p w14:paraId="4F6FC817">
      <w:pPr>
        <w:widowControl/>
        <w:jc w:val="left"/>
        <w:rPr>
          <w:rFonts w:ascii="Times New Roman" w:hAnsi="Times New Roman" w:eastAsia="宋体" w:cs="Times New Roman"/>
          <w:b/>
          <w:bCs/>
          <w:color w:val="auto"/>
          <w:sz w:val="24"/>
          <w:szCs w:val="24"/>
          <w14:ligatures w14:val="none"/>
        </w:rPr>
      </w:pPr>
      <w:r>
        <w:rPr>
          <w:rFonts w:ascii="Times New Roman" w:hAnsi="Times New Roman" w:eastAsia="宋体" w:cs="Times New Roman"/>
          <w:b/>
          <w:bCs/>
          <w:color w:val="auto"/>
          <w:sz w:val="24"/>
          <w:szCs w:val="24"/>
          <w14:ligatures w14:val="none"/>
        </w:rPr>
        <w:br w:type="page"/>
      </w:r>
    </w:p>
    <w:p w14:paraId="5087A7B5">
      <w:pPr>
        <w:spacing w:after="156" w:afterLines="50" w:line="440" w:lineRule="exact"/>
        <w:ind w:firstLine="482" w:firstLineChars="200"/>
        <w:jc w:val="center"/>
        <w:rPr>
          <w:rFonts w:ascii="Times New Roman" w:hAnsi="Times New Roman" w:eastAsia="宋体" w:cs="Times New Roman"/>
          <w:b/>
          <w:bCs/>
          <w:color w:val="auto"/>
          <w:sz w:val="24"/>
          <w:szCs w:val="24"/>
          <w14:ligatures w14:val="none"/>
        </w:rPr>
      </w:pPr>
      <w:r>
        <w:rPr>
          <w:rFonts w:hint="eastAsia" w:ascii="Times New Roman" w:hAnsi="Times New Roman" w:eastAsia="宋体" w:cs="Times New Roman"/>
          <w:b/>
          <w:bCs/>
          <w:color w:val="auto"/>
          <w:sz w:val="24"/>
          <w:szCs w:val="24"/>
          <w14:ligatures w14:val="none"/>
        </w:rPr>
        <w:t>日语</w:t>
      </w:r>
      <w:r>
        <w:rPr>
          <w:rFonts w:hint="eastAsia" w:ascii="Times New Roman" w:hAnsi="Times New Roman" w:eastAsia="宋体" w:cs="Times New Roman"/>
          <w:b/>
          <w:bCs/>
          <w:color w:val="auto"/>
          <w:sz w:val="24"/>
          <w:szCs w:val="24"/>
          <w:lang w:val="en-US" w:eastAsia="zh-CN"/>
          <w14:ligatures w14:val="none"/>
        </w:rPr>
        <w:t>口译专业</w:t>
      </w:r>
      <w:r>
        <w:rPr>
          <w:rFonts w:ascii="Times New Roman" w:hAnsi="Times New Roman" w:eastAsia="宋体" w:cs="Times New Roman"/>
          <w:b/>
          <w:bCs/>
          <w:color w:val="auto"/>
          <w:sz w:val="24"/>
          <w:szCs w:val="24"/>
          <w14:ligatures w14:val="none"/>
        </w:rPr>
        <w:t>全日制专业学位硕士研究生课程及培养环节设置一览表</w:t>
      </w:r>
    </w:p>
    <w:bookmarkEnd w:id="0"/>
    <w:bookmarkEnd w:id="1"/>
    <w:tbl>
      <w:tblPr>
        <w:tblStyle w:val="4"/>
        <w:tblpPr w:leftFromText="180" w:rightFromText="180" w:vertAnchor="text" w:horzAnchor="page" w:tblpX="1007" w:tblpY="274"/>
        <w:tblOverlap w:val="never"/>
        <w:tblW w:w="10102"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29"/>
        <w:gridCol w:w="2016"/>
        <w:gridCol w:w="3912"/>
        <w:gridCol w:w="1081"/>
        <w:gridCol w:w="709"/>
        <w:gridCol w:w="709"/>
        <w:gridCol w:w="1146"/>
      </w:tblGrid>
      <w:tr w14:paraId="4CAE62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c>
          <w:tcPr>
            <w:tcW w:w="2545" w:type="dxa"/>
            <w:gridSpan w:val="2"/>
            <w:vAlign w:val="center"/>
          </w:tcPr>
          <w:p w14:paraId="1E3878DC">
            <w:pPr>
              <w:jc w:val="center"/>
              <w:rPr>
                <w:rFonts w:hint="eastAsia" w:ascii="宋体" w:hAnsi="宋体" w:eastAsia="宋体" w:cs="宋体"/>
                <w:b/>
                <w:color w:val="auto"/>
                <w:szCs w:val="21"/>
              </w:rPr>
            </w:pPr>
            <w:r>
              <w:rPr>
                <w:rFonts w:hint="eastAsia" w:ascii="宋体" w:hAnsi="宋体" w:eastAsia="宋体" w:cs="宋体"/>
                <w:b/>
                <w:color w:val="auto"/>
                <w:szCs w:val="21"/>
              </w:rPr>
              <w:t>课程类别</w:t>
            </w:r>
          </w:p>
        </w:tc>
        <w:tc>
          <w:tcPr>
            <w:tcW w:w="3912" w:type="dxa"/>
            <w:vAlign w:val="center"/>
          </w:tcPr>
          <w:p w14:paraId="4A3C0928">
            <w:pPr>
              <w:jc w:val="center"/>
              <w:rPr>
                <w:rFonts w:hint="eastAsia" w:ascii="宋体" w:hAnsi="宋体" w:eastAsia="宋体" w:cs="宋体"/>
                <w:b/>
                <w:color w:val="auto"/>
                <w:szCs w:val="21"/>
              </w:rPr>
            </w:pPr>
            <w:r>
              <w:rPr>
                <w:rFonts w:hint="eastAsia" w:ascii="宋体" w:hAnsi="宋体" w:eastAsia="宋体" w:cs="宋体"/>
                <w:b/>
                <w:color w:val="auto"/>
                <w:szCs w:val="21"/>
              </w:rPr>
              <w:t>课程说明</w:t>
            </w:r>
          </w:p>
        </w:tc>
        <w:tc>
          <w:tcPr>
            <w:tcW w:w="1081" w:type="dxa"/>
            <w:vAlign w:val="center"/>
          </w:tcPr>
          <w:p w14:paraId="7E1372C4">
            <w:pPr>
              <w:jc w:val="center"/>
              <w:rPr>
                <w:rFonts w:hint="eastAsia" w:ascii="宋体" w:hAnsi="宋体" w:eastAsia="宋体" w:cs="宋体"/>
                <w:b/>
                <w:color w:val="auto"/>
                <w:szCs w:val="21"/>
              </w:rPr>
            </w:pPr>
            <w:r>
              <w:rPr>
                <w:rFonts w:hint="eastAsia" w:ascii="宋体" w:hAnsi="宋体" w:eastAsia="宋体" w:cs="宋体"/>
                <w:b/>
                <w:color w:val="auto"/>
                <w:szCs w:val="21"/>
              </w:rPr>
              <w:t>课程号</w:t>
            </w:r>
          </w:p>
        </w:tc>
        <w:tc>
          <w:tcPr>
            <w:tcW w:w="709" w:type="dxa"/>
            <w:vAlign w:val="center"/>
          </w:tcPr>
          <w:p w14:paraId="3B939426">
            <w:pPr>
              <w:jc w:val="center"/>
              <w:rPr>
                <w:rFonts w:hint="eastAsia" w:ascii="宋体" w:hAnsi="宋体" w:eastAsia="宋体" w:cs="宋体"/>
                <w:b/>
                <w:color w:val="auto"/>
                <w:szCs w:val="21"/>
              </w:rPr>
            </w:pPr>
            <w:r>
              <w:rPr>
                <w:rFonts w:hint="eastAsia" w:ascii="宋体" w:hAnsi="宋体" w:eastAsia="宋体" w:cs="宋体"/>
                <w:b/>
                <w:color w:val="auto"/>
                <w:szCs w:val="21"/>
              </w:rPr>
              <w:t>学分</w:t>
            </w:r>
          </w:p>
        </w:tc>
        <w:tc>
          <w:tcPr>
            <w:tcW w:w="709" w:type="dxa"/>
            <w:vAlign w:val="center"/>
          </w:tcPr>
          <w:p w14:paraId="0A3E9498">
            <w:pPr>
              <w:jc w:val="center"/>
              <w:rPr>
                <w:rFonts w:hint="eastAsia" w:ascii="宋体" w:hAnsi="宋体" w:eastAsia="宋体" w:cs="宋体"/>
                <w:b/>
                <w:color w:val="auto"/>
                <w:szCs w:val="21"/>
              </w:rPr>
            </w:pPr>
            <w:r>
              <w:rPr>
                <w:rFonts w:hint="eastAsia" w:ascii="宋体" w:hAnsi="宋体" w:eastAsia="宋体" w:cs="宋体"/>
                <w:b/>
                <w:color w:val="auto"/>
                <w:szCs w:val="21"/>
              </w:rPr>
              <w:t>学期</w:t>
            </w:r>
          </w:p>
        </w:tc>
        <w:tc>
          <w:tcPr>
            <w:tcW w:w="1146" w:type="dxa"/>
            <w:vAlign w:val="center"/>
          </w:tcPr>
          <w:p w14:paraId="0F1C2209">
            <w:pPr>
              <w:jc w:val="center"/>
              <w:rPr>
                <w:rFonts w:hint="eastAsia" w:ascii="宋体" w:hAnsi="宋体" w:eastAsia="宋体" w:cs="宋体"/>
                <w:b/>
                <w:color w:val="auto"/>
                <w:szCs w:val="21"/>
              </w:rPr>
            </w:pPr>
            <w:r>
              <w:rPr>
                <w:rFonts w:hint="eastAsia" w:ascii="宋体" w:hAnsi="宋体" w:eastAsia="宋体" w:cs="宋体"/>
                <w:b/>
                <w:color w:val="auto"/>
                <w:szCs w:val="21"/>
              </w:rPr>
              <w:t>备注</w:t>
            </w:r>
          </w:p>
        </w:tc>
      </w:tr>
      <w:tr w14:paraId="693A80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restart"/>
            <w:vAlign w:val="center"/>
          </w:tcPr>
          <w:p w14:paraId="5E6E20D4">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学位课</w:t>
            </w:r>
          </w:p>
          <w:p w14:paraId="18974322">
            <w:pPr>
              <w:jc w:val="center"/>
              <w:rPr>
                <w:rFonts w:hint="eastAsia" w:ascii="宋体" w:hAnsi="宋体" w:eastAsia="宋体" w:cs="宋体"/>
                <w:b/>
                <w:color w:val="auto"/>
                <w:sz w:val="18"/>
                <w:szCs w:val="18"/>
              </w:rPr>
            </w:pPr>
          </w:p>
        </w:tc>
        <w:tc>
          <w:tcPr>
            <w:tcW w:w="2016" w:type="dxa"/>
            <w:vAlign w:val="center"/>
          </w:tcPr>
          <w:p w14:paraId="30600624">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公共必修课</w:t>
            </w:r>
          </w:p>
          <w:p w14:paraId="2EC0B305">
            <w:pPr>
              <w:jc w:val="center"/>
              <w:rPr>
                <w:rFonts w:hint="eastAsia" w:ascii="宋体" w:hAnsi="宋体" w:eastAsia="宋体" w:cs="宋体"/>
                <w:b/>
                <w:color w:val="auto"/>
                <w:sz w:val="18"/>
                <w:szCs w:val="18"/>
              </w:rPr>
            </w:pPr>
            <w:r>
              <w:rPr>
                <w:rFonts w:hint="eastAsia" w:ascii="宋体" w:hAnsi="宋体" w:eastAsia="宋体" w:cs="宋体"/>
                <w:b/>
                <w:color w:val="auto"/>
                <w:sz w:val="18"/>
                <w:szCs w:val="18"/>
                <w:highlight w:val="none"/>
              </w:rPr>
              <w:t>（</w:t>
            </w:r>
            <w:r>
              <w:rPr>
                <w:rFonts w:hint="eastAsia" w:ascii="宋体" w:hAnsi="宋体" w:eastAsia="宋体" w:cs="宋体"/>
                <w:b/>
                <w:color w:val="auto"/>
                <w:sz w:val="18"/>
                <w:szCs w:val="18"/>
                <w:highlight w:val="none"/>
                <w:lang w:val="en-US" w:eastAsia="zh-CN"/>
              </w:rPr>
              <w:t>2学分</w:t>
            </w:r>
            <w:r>
              <w:rPr>
                <w:rFonts w:hint="eastAsia" w:ascii="宋体" w:hAnsi="宋体" w:eastAsia="宋体" w:cs="宋体"/>
                <w:b/>
                <w:color w:val="auto"/>
                <w:sz w:val="18"/>
                <w:szCs w:val="18"/>
                <w:highlight w:val="none"/>
              </w:rPr>
              <w:t>）</w:t>
            </w:r>
          </w:p>
        </w:tc>
        <w:tc>
          <w:tcPr>
            <w:tcW w:w="3912" w:type="dxa"/>
            <w:vAlign w:val="center"/>
          </w:tcPr>
          <w:p w14:paraId="095FD7AC">
            <w:pPr>
              <w:rPr>
                <w:rFonts w:hint="eastAsia" w:ascii="宋体" w:hAnsi="宋体" w:eastAsia="宋体" w:cs="宋体"/>
                <w:color w:val="auto"/>
                <w:sz w:val="18"/>
                <w:szCs w:val="18"/>
              </w:rPr>
            </w:pPr>
            <w:r>
              <w:rPr>
                <w:rFonts w:hint="eastAsia" w:ascii="宋体" w:hAnsi="宋体" w:eastAsia="宋体" w:cs="宋体"/>
                <w:color w:val="auto"/>
                <w:sz w:val="18"/>
                <w:szCs w:val="18"/>
              </w:rPr>
              <w:t>新时代中国特色社会主义理论与实践</w:t>
            </w:r>
          </w:p>
        </w:tc>
        <w:tc>
          <w:tcPr>
            <w:tcW w:w="1081" w:type="dxa"/>
            <w:vAlign w:val="center"/>
          </w:tcPr>
          <w:p w14:paraId="7A48D48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TS0000001</w:t>
            </w:r>
          </w:p>
        </w:tc>
        <w:tc>
          <w:tcPr>
            <w:tcW w:w="709" w:type="dxa"/>
            <w:vAlign w:val="center"/>
          </w:tcPr>
          <w:p w14:paraId="2C27577B">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709" w:type="dxa"/>
            <w:vAlign w:val="center"/>
          </w:tcPr>
          <w:p w14:paraId="4B8A1BE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146" w:type="dxa"/>
            <w:vAlign w:val="center"/>
          </w:tcPr>
          <w:p w14:paraId="05D1D1AA">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考查</w:t>
            </w:r>
          </w:p>
        </w:tc>
      </w:tr>
      <w:tr w14:paraId="01AD489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5C1C134F">
            <w:pPr>
              <w:jc w:val="center"/>
              <w:rPr>
                <w:rFonts w:hint="eastAsia" w:ascii="宋体" w:hAnsi="宋体" w:eastAsia="宋体" w:cs="宋体"/>
                <w:b/>
                <w:color w:val="auto"/>
                <w:sz w:val="18"/>
                <w:szCs w:val="18"/>
              </w:rPr>
            </w:pPr>
          </w:p>
        </w:tc>
        <w:tc>
          <w:tcPr>
            <w:tcW w:w="2016" w:type="dxa"/>
            <w:vMerge w:val="restart"/>
            <w:vAlign w:val="center"/>
          </w:tcPr>
          <w:p w14:paraId="431D37E1">
            <w:pPr>
              <w:jc w:val="center"/>
              <w:rPr>
                <w:rFonts w:hint="eastAsia" w:ascii="宋体" w:hAnsi="宋体" w:eastAsia="宋体" w:cs="宋体"/>
                <w:b/>
                <w:color w:val="auto"/>
                <w:sz w:val="18"/>
                <w:szCs w:val="18"/>
                <w:highlight w:val="none"/>
              </w:rPr>
            </w:pPr>
            <w:r>
              <w:rPr>
                <w:rFonts w:hint="eastAsia" w:ascii="宋体" w:hAnsi="宋体" w:eastAsia="宋体" w:cs="宋体"/>
                <w:b/>
                <w:color w:val="auto"/>
                <w:sz w:val="18"/>
                <w:szCs w:val="18"/>
                <w:highlight w:val="none"/>
                <w:lang w:val="en-US" w:eastAsia="zh-CN"/>
              </w:rPr>
              <w:t>学科基础</w:t>
            </w:r>
            <w:r>
              <w:rPr>
                <w:rFonts w:hint="eastAsia" w:ascii="宋体" w:hAnsi="宋体" w:eastAsia="宋体" w:cs="宋体"/>
                <w:b/>
                <w:color w:val="auto"/>
                <w:sz w:val="18"/>
                <w:szCs w:val="18"/>
                <w:highlight w:val="none"/>
              </w:rPr>
              <w:t>课</w:t>
            </w:r>
          </w:p>
          <w:p w14:paraId="0B79EF4D">
            <w:pPr>
              <w:jc w:val="center"/>
              <w:rPr>
                <w:rFonts w:hint="eastAsia" w:ascii="宋体" w:hAnsi="宋体" w:eastAsia="宋体" w:cs="宋体"/>
                <w:b/>
                <w:color w:val="auto"/>
                <w:sz w:val="18"/>
                <w:szCs w:val="18"/>
              </w:rPr>
            </w:pPr>
            <w:r>
              <w:rPr>
                <w:rFonts w:hint="eastAsia" w:ascii="宋体" w:hAnsi="宋体" w:eastAsia="宋体" w:cs="宋体"/>
                <w:b/>
                <w:color w:val="auto"/>
                <w:sz w:val="18"/>
                <w:szCs w:val="18"/>
                <w:highlight w:val="none"/>
              </w:rPr>
              <w:t>（</w:t>
            </w:r>
            <w:r>
              <w:rPr>
                <w:rFonts w:hint="eastAsia" w:ascii="宋体" w:hAnsi="宋体" w:eastAsia="宋体" w:cs="宋体"/>
                <w:b/>
                <w:color w:val="auto"/>
                <w:sz w:val="18"/>
                <w:szCs w:val="18"/>
                <w:highlight w:val="none"/>
                <w:lang w:val="en-US" w:eastAsia="zh-CN"/>
              </w:rPr>
              <w:t>12学分</w:t>
            </w:r>
            <w:r>
              <w:rPr>
                <w:rFonts w:hint="eastAsia" w:ascii="宋体" w:hAnsi="宋体" w:eastAsia="宋体" w:cs="宋体"/>
                <w:b/>
                <w:color w:val="auto"/>
                <w:sz w:val="18"/>
                <w:szCs w:val="18"/>
                <w:highlight w:val="none"/>
              </w:rPr>
              <w:t>）</w:t>
            </w:r>
          </w:p>
        </w:tc>
        <w:tc>
          <w:tcPr>
            <w:tcW w:w="3912" w:type="dxa"/>
            <w:shd w:val="clear" w:color="auto" w:fill="auto"/>
            <w:vAlign w:val="center"/>
          </w:tcPr>
          <w:p w14:paraId="0799A9E9">
            <w:pPr>
              <w:rPr>
                <w:rFonts w:hint="default" w:ascii="宋体" w:hAnsi="宋体" w:eastAsia="宋体" w:cs="宋体"/>
                <w:color w:val="auto"/>
                <w:kern w:val="2"/>
                <w:sz w:val="18"/>
                <w:szCs w:val="18"/>
                <w:lang w:val="en-US" w:eastAsia="zh-CN" w:bidi="ar-SA"/>
              </w:rPr>
            </w:pPr>
            <w:r>
              <w:rPr>
                <w:rFonts w:hint="eastAsia"/>
                <w:color w:val="auto"/>
                <w:sz w:val="18"/>
                <w:szCs w:val="18"/>
              </w:rPr>
              <w:t>学术道德与论文写作</w:t>
            </w:r>
          </w:p>
        </w:tc>
        <w:tc>
          <w:tcPr>
            <w:tcW w:w="1081" w:type="dxa"/>
            <w:shd w:val="clear" w:color="auto" w:fill="auto"/>
            <w:vAlign w:val="center"/>
          </w:tcPr>
          <w:p w14:paraId="08BDA080">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w:t>
            </w:r>
            <w:r>
              <w:rPr>
                <w:rFonts w:hint="eastAsia"/>
                <w:color w:val="auto"/>
                <w:sz w:val="18"/>
                <w:szCs w:val="18"/>
                <w:lang w:val="en-US" w:eastAsia="zh-CN"/>
              </w:rPr>
              <w:t>99001</w:t>
            </w:r>
          </w:p>
        </w:tc>
        <w:tc>
          <w:tcPr>
            <w:tcW w:w="709" w:type="dxa"/>
            <w:shd w:val="clear" w:color="auto" w:fill="auto"/>
            <w:vAlign w:val="center"/>
          </w:tcPr>
          <w:p w14:paraId="48F604FD">
            <w:pPr>
              <w:jc w:val="center"/>
              <w:rPr>
                <w:rFonts w:hint="eastAsia" w:ascii="宋体" w:hAnsi="宋体" w:eastAsia="宋体" w:cs="宋体"/>
                <w:color w:val="auto"/>
                <w:kern w:val="2"/>
                <w:sz w:val="18"/>
                <w:szCs w:val="18"/>
                <w:lang w:val="en-US" w:eastAsia="zh-CN" w:bidi="ar-SA"/>
              </w:rPr>
            </w:pPr>
            <w:r>
              <w:rPr>
                <w:rFonts w:hint="eastAsia"/>
                <w:color w:val="auto"/>
                <w:sz w:val="18"/>
                <w:szCs w:val="18"/>
              </w:rPr>
              <w:t>1</w:t>
            </w:r>
          </w:p>
        </w:tc>
        <w:tc>
          <w:tcPr>
            <w:tcW w:w="709" w:type="dxa"/>
            <w:shd w:val="clear" w:color="auto" w:fill="auto"/>
            <w:vAlign w:val="center"/>
          </w:tcPr>
          <w:p w14:paraId="17318AB3">
            <w:pPr>
              <w:jc w:val="center"/>
              <w:rPr>
                <w:rFonts w:hint="eastAsia" w:ascii="宋体" w:hAnsi="宋体" w:eastAsia="宋体" w:cs="宋体"/>
                <w:color w:val="auto"/>
                <w:kern w:val="2"/>
                <w:sz w:val="18"/>
                <w:szCs w:val="18"/>
                <w:lang w:val="en-US" w:eastAsia="zh-CN" w:bidi="ar-SA"/>
              </w:rPr>
            </w:pPr>
            <w:r>
              <w:rPr>
                <w:rFonts w:hint="eastAsia"/>
                <w:color w:val="auto"/>
                <w:sz w:val="18"/>
                <w:szCs w:val="18"/>
              </w:rPr>
              <w:t>1</w:t>
            </w:r>
          </w:p>
        </w:tc>
        <w:tc>
          <w:tcPr>
            <w:tcW w:w="1146" w:type="dxa"/>
            <w:shd w:val="clear" w:color="auto" w:fill="auto"/>
            <w:vAlign w:val="center"/>
          </w:tcPr>
          <w:p w14:paraId="246C0911">
            <w:pPr>
              <w:jc w:val="center"/>
              <w:rPr>
                <w:rFonts w:hint="eastAsia" w:ascii="宋体" w:hAnsi="宋体" w:eastAsia="宋体" w:cs="宋体"/>
                <w:color w:val="auto"/>
                <w:kern w:val="2"/>
                <w:sz w:val="18"/>
                <w:szCs w:val="18"/>
                <w:lang w:val="en-US" w:eastAsia="zh-CN" w:bidi="ar-SA"/>
              </w:rPr>
            </w:pPr>
            <w:r>
              <w:rPr>
                <w:color w:val="auto"/>
                <w:sz w:val="18"/>
                <w:szCs w:val="18"/>
              </w:rPr>
              <w:t>考查</w:t>
            </w:r>
          </w:p>
        </w:tc>
      </w:tr>
      <w:tr w14:paraId="3A0F19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289D31E7">
            <w:pPr>
              <w:jc w:val="center"/>
              <w:rPr>
                <w:rFonts w:hint="eastAsia" w:ascii="宋体" w:hAnsi="宋体" w:eastAsia="宋体" w:cs="宋体"/>
                <w:b/>
                <w:color w:val="auto"/>
                <w:sz w:val="18"/>
                <w:szCs w:val="18"/>
              </w:rPr>
            </w:pPr>
          </w:p>
        </w:tc>
        <w:tc>
          <w:tcPr>
            <w:tcW w:w="2016" w:type="dxa"/>
            <w:vMerge w:val="continue"/>
            <w:vAlign w:val="center"/>
          </w:tcPr>
          <w:p w14:paraId="16E2376A">
            <w:pPr>
              <w:jc w:val="center"/>
              <w:rPr>
                <w:rFonts w:hint="eastAsia" w:ascii="宋体" w:hAnsi="宋体" w:eastAsia="宋体" w:cs="宋体"/>
                <w:b/>
                <w:color w:val="auto"/>
                <w:sz w:val="18"/>
                <w:szCs w:val="18"/>
                <w:lang w:val="en-US" w:eastAsia="zh-CN"/>
              </w:rPr>
            </w:pPr>
          </w:p>
        </w:tc>
        <w:tc>
          <w:tcPr>
            <w:tcW w:w="3912" w:type="dxa"/>
            <w:shd w:val="clear" w:color="auto" w:fill="auto"/>
            <w:vAlign w:val="center"/>
          </w:tcPr>
          <w:p w14:paraId="526DD78B">
            <w:pP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语言智能前沿问题研究-专</w:t>
            </w:r>
          </w:p>
        </w:tc>
        <w:tc>
          <w:tcPr>
            <w:tcW w:w="1081" w:type="dxa"/>
            <w:shd w:val="clear" w:color="auto" w:fill="auto"/>
            <w:vAlign w:val="center"/>
          </w:tcPr>
          <w:p w14:paraId="4F486F04">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X</w:t>
            </w:r>
            <w:r>
              <w:rPr>
                <w:rFonts w:hint="eastAsia"/>
                <w:color w:val="auto"/>
                <w:sz w:val="18"/>
                <w:szCs w:val="18"/>
              </w:rPr>
              <w:t>S050</w:t>
            </w:r>
            <w:r>
              <w:rPr>
                <w:rFonts w:hint="eastAsia"/>
                <w:color w:val="auto"/>
                <w:sz w:val="18"/>
                <w:szCs w:val="18"/>
                <w:lang w:val="en-US" w:eastAsia="zh-CN"/>
              </w:rPr>
              <w:t>1</w:t>
            </w:r>
            <w:r>
              <w:rPr>
                <w:rFonts w:hint="eastAsia"/>
                <w:color w:val="auto"/>
                <w:sz w:val="18"/>
                <w:szCs w:val="18"/>
              </w:rPr>
              <w:t>0</w:t>
            </w:r>
            <w:r>
              <w:rPr>
                <w:rFonts w:hint="eastAsia"/>
                <w:color w:val="auto"/>
                <w:sz w:val="18"/>
                <w:szCs w:val="18"/>
                <w:lang w:val="en-US" w:eastAsia="zh-CN"/>
              </w:rPr>
              <w:t>04</w:t>
            </w:r>
          </w:p>
        </w:tc>
        <w:tc>
          <w:tcPr>
            <w:tcW w:w="709" w:type="dxa"/>
            <w:shd w:val="clear" w:color="auto" w:fill="auto"/>
            <w:vAlign w:val="center"/>
          </w:tcPr>
          <w:p w14:paraId="275497A7">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491B86D5">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1</w:t>
            </w:r>
          </w:p>
        </w:tc>
        <w:tc>
          <w:tcPr>
            <w:tcW w:w="1146" w:type="dxa"/>
            <w:shd w:val="clear" w:color="auto" w:fill="auto"/>
            <w:vAlign w:val="center"/>
          </w:tcPr>
          <w:p w14:paraId="3981BB12">
            <w:pPr>
              <w:jc w:val="center"/>
              <w:rPr>
                <w:rFonts w:hint="eastAsia" w:ascii="宋体" w:hAnsi="宋体" w:eastAsia="宋体" w:cs="宋体"/>
                <w:color w:val="auto"/>
                <w:kern w:val="2"/>
                <w:sz w:val="18"/>
                <w:szCs w:val="18"/>
                <w:lang w:val="en-US" w:eastAsia="zh-CN" w:bidi="ar-SA"/>
              </w:rPr>
            </w:pPr>
            <w:r>
              <w:rPr>
                <w:color w:val="auto"/>
                <w:sz w:val="18"/>
                <w:szCs w:val="18"/>
              </w:rPr>
              <w:t>考查</w:t>
            </w:r>
          </w:p>
        </w:tc>
      </w:tr>
      <w:tr w14:paraId="6CBB470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62089A90">
            <w:pPr>
              <w:jc w:val="center"/>
              <w:rPr>
                <w:rFonts w:hint="eastAsia" w:ascii="宋体" w:hAnsi="宋体" w:eastAsia="宋体" w:cs="宋体"/>
                <w:b/>
                <w:color w:val="auto"/>
                <w:sz w:val="18"/>
                <w:szCs w:val="18"/>
              </w:rPr>
            </w:pPr>
          </w:p>
        </w:tc>
        <w:tc>
          <w:tcPr>
            <w:tcW w:w="2016" w:type="dxa"/>
            <w:vMerge w:val="continue"/>
            <w:vAlign w:val="center"/>
          </w:tcPr>
          <w:p w14:paraId="43990C33">
            <w:pPr>
              <w:jc w:val="center"/>
              <w:rPr>
                <w:rFonts w:hint="eastAsia" w:ascii="宋体" w:hAnsi="宋体" w:eastAsia="宋体" w:cs="宋体"/>
                <w:b/>
                <w:color w:val="auto"/>
                <w:sz w:val="18"/>
                <w:szCs w:val="18"/>
              </w:rPr>
            </w:pPr>
          </w:p>
        </w:tc>
        <w:tc>
          <w:tcPr>
            <w:tcW w:w="3912" w:type="dxa"/>
            <w:shd w:val="clear" w:color="auto" w:fill="auto"/>
            <w:vAlign w:val="center"/>
          </w:tcPr>
          <w:p w14:paraId="15006C8C">
            <w:pPr>
              <w:rPr>
                <w:rFonts w:hint="eastAsia" w:ascii="宋体" w:hAnsi="宋体" w:eastAsia="宋体" w:cs="宋体"/>
                <w:color w:val="auto"/>
                <w:kern w:val="2"/>
                <w:sz w:val="18"/>
                <w:szCs w:val="18"/>
                <w:lang w:val="en-US" w:eastAsia="zh-CN" w:bidi="ar-SA"/>
              </w:rPr>
            </w:pPr>
            <w:r>
              <w:rPr>
                <w:rFonts w:hint="eastAsia"/>
                <w:color w:val="auto"/>
                <w:sz w:val="18"/>
                <w:szCs w:val="18"/>
              </w:rPr>
              <w:t>中国语言文化</w:t>
            </w:r>
          </w:p>
        </w:tc>
        <w:tc>
          <w:tcPr>
            <w:tcW w:w="1081" w:type="dxa"/>
            <w:shd w:val="clear" w:color="auto" w:fill="auto"/>
            <w:vAlign w:val="center"/>
          </w:tcPr>
          <w:p w14:paraId="2F16A369">
            <w:pPr>
              <w:jc w:val="center"/>
              <w:rPr>
                <w:rFonts w:hint="eastAsia" w:ascii="宋体" w:hAnsi="宋体" w:eastAsia="宋体" w:cs="宋体"/>
                <w:color w:val="auto"/>
                <w:kern w:val="2"/>
                <w:sz w:val="18"/>
                <w:szCs w:val="18"/>
                <w:lang w:val="en-US" w:eastAsia="zh-CN" w:bidi="ar-SA"/>
              </w:rPr>
            </w:pPr>
            <w:r>
              <w:rPr>
                <w:rFonts w:hint="eastAsia"/>
                <w:color w:val="auto"/>
                <w:sz w:val="18"/>
                <w:szCs w:val="18"/>
              </w:rPr>
              <w:t>ZS0505001</w:t>
            </w:r>
          </w:p>
        </w:tc>
        <w:tc>
          <w:tcPr>
            <w:tcW w:w="709" w:type="dxa"/>
            <w:shd w:val="clear" w:color="auto" w:fill="auto"/>
            <w:vAlign w:val="center"/>
          </w:tcPr>
          <w:p w14:paraId="00DE1073">
            <w:pPr>
              <w:jc w:val="center"/>
              <w:rPr>
                <w:rFonts w:hint="eastAsia" w:ascii="宋体" w:hAnsi="宋体" w:eastAsia="宋体" w:cs="宋体"/>
                <w:color w:val="auto"/>
                <w:kern w:val="2"/>
                <w:sz w:val="18"/>
                <w:szCs w:val="18"/>
                <w:lang w:val="en-US" w:eastAsia="zh-CN" w:bidi="ar-SA"/>
              </w:rPr>
            </w:pPr>
            <w:r>
              <w:rPr>
                <w:rFonts w:hint="eastAsia"/>
                <w:color w:val="auto"/>
                <w:sz w:val="18"/>
                <w:szCs w:val="18"/>
              </w:rPr>
              <w:t>3</w:t>
            </w:r>
          </w:p>
        </w:tc>
        <w:tc>
          <w:tcPr>
            <w:tcW w:w="709" w:type="dxa"/>
            <w:shd w:val="clear" w:color="auto" w:fill="auto"/>
            <w:vAlign w:val="center"/>
          </w:tcPr>
          <w:p w14:paraId="3458249A">
            <w:pPr>
              <w:jc w:val="center"/>
              <w:rPr>
                <w:rFonts w:hint="eastAsia" w:ascii="宋体" w:hAnsi="宋体" w:eastAsia="宋体" w:cs="宋体"/>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18DC63A5">
            <w:pPr>
              <w:jc w:val="center"/>
              <w:rPr>
                <w:rFonts w:hint="eastAsia" w:ascii="宋体" w:hAnsi="宋体" w:eastAsia="宋体" w:cs="宋体"/>
                <w:color w:val="auto"/>
                <w:kern w:val="2"/>
                <w:sz w:val="18"/>
                <w:szCs w:val="18"/>
                <w:lang w:val="en-US" w:eastAsia="zh-CN" w:bidi="ar-SA"/>
              </w:rPr>
            </w:pPr>
            <w:r>
              <w:rPr>
                <w:color w:val="auto"/>
                <w:sz w:val="18"/>
                <w:szCs w:val="18"/>
              </w:rPr>
              <w:t>考查</w:t>
            </w:r>
          </w:p>
        </w:tc>
      </w:tr>
      <w:tr w14:paraId="033907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12B4AB66">
            <w:pPr>
              <w:jc w:val="center"/>
              <w:rPr>
                <w:rFonts w:hint="eastAsia" w:ascii="宋体" w:hAnsi="宋体" w:eastAsia="宋体" w:cs="宋体"/>
                <w:b/>
                <w:color w:val="auto"/>
                <w:sz w:val="18"/>
                <w:szCs w:val="18"/>
              </w:rPr>
            </w:pPr>
          </w:p>
        </w:tc>
        <w:tc>
          <w:tcPr>
            <w:tcW w:w="2016" w:type="dxa"/>
            <w:vMerge w:val="continue"/>
            <w:vAlign w:val="center"/>
          </w:tcPr>
          <w:p w14:paraId="77622B47">
            <w:pPr>
              <w:jc w:val="center"/>
              <w:rPr>
                <w:rFonts w:hint="eastAsia" w:ascii="宋体" w:hAnsi="宋体" w:eastAsia="宋体" w:cs="宋体"/>
                <w:b/>
                <w:color w:val="auto"/>
                <w:sz w:val="18"/>
                <w:szCs w:val="18"/>
              </w:rPr>
            </w:pPr>
          </w:p>
        </w:tc>
        <w:tc>
          <w:tcPr>
            <w:tcW w:w="3912" w:type="dxa"/>
            <w:shd w:val="clear" w:color="auto" w:fill="auto"/>
            <w:vAlign w:val="center"/>
          </w:tcPr>
          <w:p w14:paraId="75E09889">
            <w:pPr>
              <w:rPr>
                <w:rFonts w:hint="eastAsia" w:ascii="宋体" w:hAnsi="宋体" w:eastAsia="宋体" w:cs="宋体"/>
                <w:color w:val="auto"/>
                <w:kern w:val="2"/>
                <w:sz w:val="18"/>
                <w:szCs w:val="18"/>
                <w:lang w:val="en-US" w:eastAsia="zh-CN" w:bidi="ar-SA"/>
              </w:rPr>
            </w:pPr>
            <w:r>
              <w:rPr>
                <w:color w:val="auto"/>
                <w:sz w:val="18"/>
                <w:szCs w:val="18"/>
              </w:rPr>
              <w:t>翻译概论</w:t>
            </w:r>
          </w:p>
        </w:tc>
        <w:tc>
          <w:tcPr>
            <w:tcW w:w="1081" w:type="dxa"/>
            <w:shd w:val="clear" w:color="auto" w:fill="auto"/>
            <w:vAlign w:val="center"/>
          </w:tcPr>
          <w:p w14:paraId="6FF724B4">
            <w:pPr>
              <w:jc w:val="center"/>
              <w:rPr>
                <w:rFonts w:hint="eastAsia" w:ascii="宋体" w:hAnsi="宋体" w:eastAsia="宋体" w:cs="宋体"/>
                <w:color w:val="auto"/>
                <w:kern w:val="2"/>
                <w:sz w:val="18"/>
                <w:szCs w:val="18"/>
                <w:lang w:val="en-US" w:eastAsia="zh-CN" w:bidi="ar-SA"/>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002</w:t>
            </w:r>
          </w:p>
        </w:tc>
        <w:tc>
          <w:tcPr>
            <w:tcW w:w="709" w:type="dxa"/>
            <w:shd w:val="clear" w:color="auto" w:fill="auto"/>
            <w:vAlign w:val="center"/>
          </w:tcPr>
          <w:p w14:paraId="12A9982B">
            <w:pPr>
              <w:jc w:val="center"/>
              <w:rPr>
                <w:rFonts w:hint="eastAsia" w:ascii="宋体" w:hAnsi="宋体" w:eastAsia="宋体" w:cs="宋体"/>
                <w:color w:val="auto"/>
                <w:kern w:val="2"/>
                <w:sz w:val="18"/>
                <w:szCs w:val="18"/>
                <w:lang w:val="en-US" w:eastAsia="zh-CN" w:bidi="ar-SA"/>
              </w:rPr>
            </w:pPr>
            <w:r>
              <w:rPr>
                <w:rFonts w:hint="eastAsia"/>
                <w:color w:val="auto"/>
                <w:sz w:val="18"/>
                <w:szCs w:val="18"/>
                <w:lang w:val="en-US" w:eastAsia="zh-CN"/>
              </w:rPr>
              <w:t>2</w:t>
            </w:r>
          </w:p>
        </w:tc>
        <w:tc>
          <w:tcPr>
            <w:tcW w:w="709" w:type="dxa"/>
            <w:shd w:val="clear" w:color="auto" w:fill="auto"/>
            <w:vAlign w:val="center"/>
          </w:tcPr>
          <w:p w14:paraId="67DFB64F">
            <w:pPr>
              <w:jc w:val="center"/>
              <w:rPr>
                <w:rFonts w:hint="eastAsia" w:ascii="宋体" w:hAnsi="宋体" w:eastAsia="宋体" w:cs="宋体"/>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3AB36F79">
            <w:pPr>
              <w:jc w:val="center"/>
              <w:rPr>
                <w:rFonts w:hint="eastAsia" w:ascii="宋体" w:hAnsi="宋体" w:eastAsia="宋体" w:cs="宋体"/>
                <w:color w:val="auto"/>
                <w:kern w:val="2"/>
                <w:sz w:val="18"/>
                <w:szCs w:val="18"/>
                <w:lang w:val="en-US" w:eastAsia="zh-CN" w:bidi="ar-SA"/>
              </w:rPr>
            </w:pPr>
            <w:r>
              <w:rPr>
                <w:color w:val="auto"/>
                <w:sz w:val="18"/>
                <w:szCs w:val="18"/>
              </w:rPr>
              <w:t>考查</w:t>
            </w:r>
          </w:p>
        </w:tc>
      </w:tr>
      <w:tr w14:paraId="130530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02FC4269">
            <w:pPr>
              <w:jc w:val="center"/>
              <w:rPr>
                <w:rFonts w:hint="eastAsia" w:ascii="宋体" w:hAnsi="宋体" w:eastAsia="宋体" w:cs="宋体"/>
                <w:b/>
                <w:color w:val="auto"/>
                <w:sz w:val="18"/>
                <w:szCs w:val="18"/>
              </w:rPr>
            </w:pPr>
          </w:p>
        </w:tc>
        <w:tc>
          <w:tcPr>
            <w:tcW w:w="2016" w:type="dxa"/>
            <w:vMerge w:val="continue"/>
            <w:vAlign w:val="center"/>
          </w:tcPr>
          <w:p w14:paraId="62F17699">
            <w:pPr>
              <w:jc w:val="center"/>
              <w:rPr>
                <w:rFonts w:hint="eastAsia" w:ascii="宋体" w:hAnsi="宋体" w:eastAsia="宋体" w:cs="宋体"/>
                <w:b/>
                <w:color w:val="auto"/>
                <w:sz w:val="18"/>
                <w:szCs w:val="18"/>
              </w:rPr>
            </w:pPr>
          </w:p>
        </w:tc>
        <w:tc>
          <w:tcPr>
            <w:tcW w:w="3912" w:type="dxa"/>
            <w:vAlign w:val="center"/>
          </w:tcPr>
          <w:p w14:paraId="1894E075">
            <w:pPr>
              <w:rPr>
                <w:rFonts w:hint="eastAsia" w:ascii="宋体" w:hAnsi="宋体" w:eastAsia="宋体" w:cs="宋体"/>
                <w:color w:val="auto"/>
                <w:sz w:val="18"/>
                <w:szCs w:val="18"/>
              </w:rPr>
            </w:pPr>
            <w:r>
              <w:rPr>
                <w:rFonts w:hint="eastAsia"/>
                <w:color w:val="auto"/>
                <w:sz w:val="18"/>
                <w:szCs w:val="18"/>
                <w:highlight w:val="none"/>
              </w:rPr>
              <w:t>大语言模型与智能翻译技术</w:t>
            </w:r>
          </w:p>
        </w:tc>
        <w:tc>
          <w:tcPr>
            <w:tcW w:w="1081" w:type="dxa"/>
            <w:vAlign w:val="center"/>
          </w:tcPr>
          <w:p w14:paraId="4F7FA89B">
            <w:pPr>
              <w:jc w:val="center"/>
              <w:rPr>
                <w:rFonts w:hint="eastAsia" w:ascii="宋体" w:hAnsi="宋体" w:eastAsia="宋体" w:cs="宋体"/>
                <w:color w:val="auto"/>
                <w:sz w:val="18"/>
                <w:szCs w:val="18"/>
                <w:lang w:eastAsia="zh-CN"/>
              </w:rPr>
            </w:pPr>
            <w:r>
              <w:rPr>
                <w:rFonts w:hint="eastAsia"/>
                <w:color w:val="auto"/>
                <w:sz w:val="18"/>
                <w:szCs w:val="18"/>
              </w:rPr>
              <w:t>ZS050</w:t>
            </w:r>
            <w:r>
              <w:rPr>
                <w:rFonts w:hint="eastAsia"/>
                <w:color w:val="auto"/>
                <w:sz w:val="18"/>
                <w:szCs w:val="18"/>
                <w:lang w:val="en-US" w:eastAsia="zh-CN"/>
              </w:rPr>
              <w:t>1</w:t>
            </w:r>
            <w:r>
              <w:rPr>
                <w:rFonts w:hint="eastAsia"/>
                <w:color w:val="auto"/>
                <w:sz w:val="18"/>
                <w:szCs w:val="18"/>
              </w:rPr>
              <w:t>00</w:t>
            </w:r>
            <w:r>
              <w:rPr>
                <w:rFonts w:hint="eastAsia"/>
                <w:color w:val="auto"/>
                <w:sz w:val="18"/>
                <w:szCs w:val="18"/>
                <w:lang w:val="en-US" w:eastAsia="zh-CN"/>
              </w:rPr>
              <w:t>3</w:t>
            </w:r>
          </w:p>
        </w:tc>
        <w:tc>
          <w:tcPr>
            <w:tcW w:w="709" w:type="dxa"/>
            <w:vAlign w:val="center"/>
          </w:tcPr>
          <w:p w14:paraId="1CDFFAA1">
            <w:pPr>
              <w:jc w:val="center"/>
              <w:rPr>
                <w:rFonts w:hint="eastAsia" w:ascii="宋体" w:hAnsi="宋体" w:eastAsia="宋体" w:cs="宋体"/>
                <w:color w:val="auto"/>
                <w:sz w:val="18"/>
                <w:szCs w:val="18"/>
                <w:lang w:eastAsia="zh-CN"/>
              </w:rPr>
            </w:pPr>
            <w:r>
              <w:rPr>
                <w:rFonts w:hint="eastAsia"/>
                <w:color w:val="auto"/>
                <w:sz w:val="18"/>
                <w:szCs w:val="18"/>
                <w:lang w:val="en-US" w:eastAsia="zh-CN"/>
              </w:rPr>
              <w:t>2</w:t>
            </w:r>
          </w:p>
        </w:tc>
        <w:tc>
          <w:tcPr>
            <w:tcW w:w="709" w:type="dxa"/>
            <w:vAlign w:val="center"/>
          </w:tcPr>
          <w:p w14:paraId="6A7E8801">
            <w:pPr>
              <w:jc w:val="center"/>
              <w:rPr>
                <w:rFonts w:hint="eastAsia" w:ascii="宋体" w:hAnsi="宋体" w:eastAsia="宋体" w:cs="宋体"/>
                <w:color w:val="auto"/>
                <w:sz w:val="18"/>
                <w:szCs w:val="18"/>
                <w:highlight w:val="none"/>
              </w:rPr>
            </w:pPr>
            <w:r>
              <w:rPr>
                <w:rFonts w:hint="eastAsia"/>
                <w:color w:val="auto"/>
                <w:sz w:val="18"/>
                <w:szCs w:val="18"/>
                <w:highlight w:val="none"/>
              </w:rPr>
              <w:t>1</w:t>
            </w:r>
          </w:p>
        </w:tc>
        <w:tc>
          <w:tcPr>
            <w:tcW w:w="1146" w:type="dxa"/>
            <w:vAlign w:val="center"/>
          </w:tcPr>
          <w:p w14:paraId="17891735">
            <w:pPr>
              <w:jc w:val="center"/>
              <w:rPr>
                <w:rFonts w:hint="eastAsia" w:ascii="宋体" w:hAnsi="宋体" w:eastAsia="宋体" w:cs="宋体"/>
                <w:color w:val="auto"/>
                <w:sz w:val="18"/>
                <w:szCs w:val="18"/>
              </w:rPr>
            </w:pPr>
            <w:r>
              <w:rPr>
                <w:color w:val="auto"/>
                <w:sz w:val="18"/>
                <w:szCs w:val="18"/>
              </w:rPr>
              <w:t>考查</w:t>
            </w:r>
          </w:p>
        </w:tc>
      </w:tr>
      <w:tr w14:paraId="400B09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096F9EF0">
            <w:pPr>
              <w:jc w:val="center"/>
              <w:rPr>
                <w:rFonts w:hint="eastAsia" w:ascii="宋体" w:hAnsi="宋体" w:eastAsia="宋体" w:cs="宋体"/>
                <w:b/>
                <w:color w:val="auto"/>
                <w:sz w:val="18"/>
                <w:szCs w:val="18"/>
              </w:rPr>
            </w:pPr>
          </w:p>
        </w:tc>
        <w:tc>
          <w:tcPr>
            <w:tcW w:w="2016" w:type="dxa"/>
            <w:vMerge w:val="continue"/>
            <w:vAlign w:val="center"/>
          </w:tcPr>
          <w:p w14:paraId="733456A7">
            <w:pPr>
              <w:jc w:val="center"/>
              <w:rPr>
                <w:rFonts w:hint="eastAsia" w:ascii="宋体" w:hAnsi="宋体" w:eastAsia="宋体" w:cs="宋体"/>
                <w:b/>
                <w:color w:val="auto"/>
                <w:sz w:val="18"/>
                <w:szCs w:val="18"/>
              </w:rPr>
            </w:pPr>
          </w:p>
        </w:tc>
        <w:tc>
          <w:tcPr>
            <w:tcW w:w="3912" w:type="dxa"/>
            <w:vAlign w:val="center"/>
          </w:tcPr>
          <w:p w14:paraId="076FE2C5">
            <w:pPr>
              <w:rPr>
                <w:rFonts w:hint="eastAsia" w:ascii="宋体" w:hAnsi="宋体" w:eastAsia="宋体" w:cs="宋体"/>
                <w:color w:val="auto"/>
                <w:sz w:val="18"/>
                <w:szCs w:val="18"/>
              </w:rPr>
            </w:pPr>
            <w:r>
              <w:rPr>
                <w:color w:val="auto"/>
                <w:sz w:val="18"/>
                <w:szCs w:val="18"/>
              </w:rPr>
              <w:t>中外翻译简史</w:t>
            </w:r>
          </w:p>
        </w:tc>
        <w:tc>
          <w:tcPr>
            <w:tcW w:w="1081" w:type="dxa"/>
            <w:vAlign w:val="center"/>
          </w:tcPr>
          <w:p w14:paraId="2406EA9A">
            <w:pPr>
              <w:jc w:val="center"/>
              <w:rPr>
                <w:rFonts w:hint="eastAsia" w:ascii="宋体" w:hAnsi="宋体" w:eastAsia="宋体" w:cs="宋体"/>
                <w:color w:val="auto"/>
                <w:sz w:val="18"/>
                <w:szCs w:val="18"/>
                <w:lang w:eastAsia="zh-CN"/>
              </w:rPr>
            </w:pPr>
            <w:r>
              <w:rPr>
                <w:rFonts w:hint="eastAsia"/>
                <w:color w:val="auto"/>
                <w:sz w:val="18"/>
                <w:szCs w:val="18"/>
              </w:rPr>
              <w:t>ZS050500</w:t>
            </w:r>
            <w:r>
              <w:rPr>
                <w:rFonts w:hint="eastAsia"/>
                <w:color w:val="auto"/>
                <w:sz w:val="18"/>
                <w:szCs w:val="18"/>
                <w:lang w:val="en-US" w:eastAsia="zh-CN"/>
              </w:rPr>
              <w:t>6</w:t>
            </w:r>
          </w:p>
        </w:tc>
        <w:tc>
          <w:tcPr>
            <w:tcW w:w="709" w:type="dxa"/>
            <w:vAlign w:val="center"/>
          </w:tcPr>
          <w:p w14:paraId="3FF75958">
            <w:pPr>
              <w:jc w:val="center"/>
              <w:rPr>
                <w:rFonts w:hint="eastAsia" w:ascii="宋体" w:hAnsi="宋体" w:eastAsia="宋体" w:cs="宋体"/>
                <w:color w:val="auto"/>
                <w:sz w:val="18"/>
                <w:szCs w:val="18"/>
              </w:rPr>
            </w:pPr>
            <w:r>
              <w:rPr>
                <w:rFonts w:hint="eastAsia"/>
                <w:color w:val="auto"/>
                <w:sz w:val="18"/>
                <w:szCs w:val="18"/>
              </w:rPr>
              <w:t>2</w:t>
            </w:r>
          </w:p>
        </w:tc>
        <w:tc>
          <w:tcPr>
            <w:tcW w:w="709" w:type="dxa"/>
            <w:vAlign w:val="center"/>
          </w:tcPr>
          <w:p w14:paraId="1313EA1A">
            <w:pPr>
              <w:jc w:val="center"/>
              <w:rPr>
                <w:rFonts w:hint="eastAsia" w:ascii="宋体" w:hAnsi="宋体" w:eastAsia="宋体" w:cs="宋体"/>
                <w:color w:val="auto"/>
                <w:sz w:val="18"/>
                <w:szCs w:val="18"/>
              </w:rPr>
            </w:pPr>
            <w:r>
              <w:rPr>
                <w:rFonts w:hint="eastAsia"/>
                <w:color w:val="auto"/>
                <w:sz w:val="18"/>
                <w:szCs w:val="18"/>
              </w:rPr>
              <w:t>2</w:t>
            </w:r>
          </w:p>
        </w:tc>
        <w:tc>
          <w:tcPr>
            <w:tcW w:w="1146" w:type="dxa"/>
            <w:vAlign w:val="center"/>
          </w:tcPr>
          <w:p w14:paraId="460E1651">
            <w:pPr>
              <w:jc w:val="center"/>
              <w:rPr>
                <w:rFonts w:hint="eastAsia" w:ascii="宋体" w:hAnsi="宋体" w:eastAsia="宋体" w:cs="宋体"/>
                <w:color w:val="auto"/>
                <w:sz w:val="18"/>
                <w:szCs w:val="18"/>
              </w:rPr>
            </w:pPr>
            <w:r>
              <w:rPr>
                <w:color w:val="auto"/>
                <w:sz w:val="18"/>
                <w:szCs w:val="18"/>
              </w:rPr>
              <w:t>考查</w:t>
            </w:r>
          </w:p>
        </w:tc>
      </w:tr>
      <w:tr w14:paraId="238E3B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7C5D2736">
            <w:pPr>
              <w:jc w:val="center"/>
              <w:rPr>
                <w:rFonts w:hint="eastAsia" w:ascii="宋体" w:hAnsi="宋体" w:eastAsia="宋体" w:cs="宋体"/>
                <w:b/>
                <w:color w:val="auto"/>
                <w:sz w:val="18"/>
                <w:szCs w:val="18"/>
              </w:rPr>
            </w:pPr>
          </w:p>
        </w:tc>
        <w:tc>
          <w:tcPr>
            <w:tcW w:w="2016" w:type="dxa"/>
            <w:vMerge w:val="restart"/>
            <w:vAlign w:val="center"/>
          </w:tcPr>
          <w:p w14:paraId="267BA4C6">
            <w:pPr>
              <w:jc w:val="center"/>
              <w:rPr>
                <w:rFonts w:hint="eastAsia" w:ascii="宋体" w:hAnsi="宋体" w:eastAsia="宋体" w:cs="宋体"/>
                <w:b/>
                <w:color w:val="auto"/>
                <w:sz w:val="18"/>
                <w:szCs w:val="18"/>
                <w:highlight w:val="none"/>
                <w:lang w:val="en-US" w:eastAsia="zh-CN"/>
              </w:rPr>
            </w:pPr>
            <w:r>
              <w:rPr>
                <w:rFonts w:hint="eastAsia" w:ascii="宋体" w:hAnsi="宋体" w:eastAsia="宋体" w:cs="宋体"/>
                <w:b/>
                <w:color w:val="auto"/>
                <w:sz w:val="18"/>
                <w:szCs w:val="18"/>
                <w:highlight w:val="none"/>
                <w:lang w:val="en-US" w:eastAsia="zh-CN"/>
              </w:rPr>
              <w:t>专业必修课</w:t>
            </w:r>
          </w:p>
          <w:p w14:paraId="727DE9D8">
            <w:pPr>
              <w:jc w:val="center"/>
              <w:rPr>
                <w:rFonts w:hint="eastAsia" w:ascii="宋体" w:hAnsi="宋体" w:eastAsia="宋体" w:cs="宋体"/>
                <w:b/>
                <w:color w:val="auto"/>
                <w:sz w:val="18"/>
                <w:szCs w:val="18"/>
              </w:rPr>
            </w:pPr>
            <w:r>
              <w:rPr>
                <w:rFonts w:hint="eastAsia" w:ascii="宋体" w:hAnsi="宋体" w:eastAsia="宋体" w:cs="宋体"/>
                <w:b/>
                <w:color w:val="auto"/>
                <w:sz w:val="18"/>
                <w:szCs w:val="18"/>
                <w:highlight w:val="none"/>
                <w:lang w:val="en-US" w:eastAsia="zh-CN"/>
              </w:rPr>
              <w:t>（14学分）</w:t>
            </w:r>
          </w:p>
        </w:tc>
        <w:tc>
          <w:tcPr>
            <w:tcW w:w="3912" w:type="dxa"/>
            <w:shd w:val="clear" w:color="auto" w:fill="auto"/>
            <w:vAlign w:val="center"/>
          </w:tcPr>
          <w:p w14:paraId="77B9A00E">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应用翻译</w:t>
            </w:r>
            <w:r>
              <w:rPr>
                <w:rFonts w:hint="eastAsia" w:ascii="宋体" w:hAnsi="宋体" w:eastAsia="宋体" w:cs="宋体"/>
                <w:color w:val="auto"/>
                <w:sz w:val="18"/>
                <w:szCs w:val="18"/>
                <w:lang w:val="en-US" w:eastAsia="zh-CN"/>
                <w14:ligatures w14:val="none"/>
              </w:rPr>
              <w:t>专题</w:t>
            </w:r>
            <w:r>
              <w:rPr>
                <w:rFonts w:hint="eastAsia" w:ascii="宋体" w:hAnsi="宋体" w:eastAsia="宋体" w:cs="宋体"/>
                <w:color w:val="auto"/>
                <w:sz w:val="18"/>
                <w:szCs w:val="18"/>
                <w14:ligatures w14:val="none"/>
              </w:rPr>
              <w:t>1</w:t>
            </w:r>
          </w:p>
        </w:tc>
        <w:tc>
          <w:tcPr>
            <w:tcW w:w="1081" w:type="dxa"/>
            <w:shd w:val="clear" w:color="auto" w:fill="auto"/>
            <w:vAlign w:val="center"/>
          </w:tcPr>
          <w:p w14:paraId="6E442193">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00</w:t>
            </w:r>
            <w:r>
              <w:rPr>
                <w:rFonts w:hint="eastAsia" w:ascii="宋体" w:hAnsi="宋体" w:eastAsia="宋体" w:cs="宋体"/>
                <w:color w:val="auto"/>
                <w:sz w:val="18"/>
                <w:szCs w:val="18"/>
                <w:lang w:val="en-US" w:eastAsia="zh-CN"/>
              </w:rPr>
              <w:t>1</w:t>
            </w:r>
          </w:p>
        </w:tc>
        <w:tc>
          <w:tcPr>
            <w:tcW w:w="709" w:type="dxa"/>
            <w:shd w:val="clear" w:color="auto" w:fill="auto"/>
            <w:vAlign w:val="center"/>
          </w:tcPr>
          <w:p w14:paraId="20506BAC">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w:t>
            </w:r>
          </w:p>
        </w:tc>
        <w:tc>
          <w:tcPr>
            <w:tcW w:w="709" w:type="dxa"/>
            <w:shd w:val="clear" w:color="auto" w:fill="auto"/>
            <w:vAlign w:val="center"/>
          </w:tcPr>
          <w:p w14:paraId="642DEE6F">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rPr>
              <w:t>1</w:t>
            </w:r>
          </w:p>
        </w:tc>
        <w:tc>
          <w:tcPr>
            <w:tcW w:w="1146" w:type="dxa"/>
            <w:shd w:val="clear" w:color="auto" w:fill="auto"/>
            <w:vAlign w:val="center"/>
          </w:tcPr>
          <w:p w14:paraId="62AF2CF3">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11555F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29" w:type="dxa"/>
            <w:vMerge w:val="continue"/>
            <w:vAlign w:val="center"/>
          </w:tcPr>
          <w:p w14:paraId="1B105672">
            <w:pPr>
              <w:jc w:val="center"/>
              <w:rPr>
                <w:rFonts w:hint="eastAsia" w:ascii="宋体" w:hAnsi="宋体" w:eastAsia="宋体" w:cs="宋体"/>
                <w:b/>
                <w:color w:val="auto"/>
                <w:sz w:val="18"/>
                <w:szCs w:val="18"/>
              </w:rPr>
            </w:pPr>
          </w:p>
        </w:tc>
        <w:tc>
          <w:tcPr>
            <w:tcW w:w="2016" w:type="dxa"/>
            <w:vMerge w:val="continue"/>
            <w:vAlign w:val="center"/>
          </w:tcPr>
          <w:p w14:paraId="2DDBD8F0">
            <w:pPr>
              <w:jc w:val="center"/>
              <w:rPr>
                <w:rFonts w:hint="eastAsia" w:ascii="宋体" w:hAnsi="宋体" w:eastAsia="宋体" w:cs="宋体"/>
                <w:b/>
                <w:color w:val="auto"/>
                <w:sz w:val="18"/>
                <w:szCs w:val="18"/>
              </w:rPr>
            </w:pPr>
          </w:p>
        </w:tc>
        <w:tc>
          <w:tcPr>
            <w:tcW w:w="3912" w:type="dxa"/>
            <w:shd w:val="clear" w:color="auto" w:fill="auto"/>
            <w:vAlign w:val="center"/>
          </w:tcPr>
          <w:p w14:paraId="5A95587A">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应用翻译</w:t>
            </w:r>
            <w:r>
              <w:rPr>
                <w:rFonts w:hint="eastAsia" w:ascii="宋体" w:hAnsi="宋体" w:eastAsia="宋体" w:cs="宋体"/>
                <w:color w:val="auto"/>
                <w:sz w:val="18"/>
                <w:szCs w:val="18"/>
                <w:lang w:val="en-US" w:eastAsia="zh-CN"/>
                <w14:ligatures w14:val="none"/>
              </w:rPr>
              <w:t>专题2</w:t>
            </w:r>
          </w:p>
        </w:tc>
        <w:tc>
          <w:tcPr>
            <w:tcW w:w="1081" w:type="dxa"/>
            <w:shd w:val="clear" w:color="auto" w:fill="auto"/>
            <w:vAlign w:val="center"/>
          </w:tcPr>
          <w:p w14:paraId="1AE03E8F">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00</w:t>
            </w:r>
            <w:r>
              <w:rPr>
                <w:rFonts w:hint="eastAsia" w:ascii="宋体" w:hAnsi="宋体" w:eastAsia="宋体" w:cs="宋体"/>
                <w:color w:val="auto"/>
                <w:sz w:val="18"/>
                <w:szCs w:val="18"/>
                <w:lang w:val="en-US" w:eastAsia="zh-CN"/>
              </w:rPr>
              <w:t>2</w:t>
            </w:r>
          </w:p>
        </w:tc>
        <w:tc>
          <w:tcPr>
            <w:tcW w:w="709" w:type="dxa"/>
            <w:shd w:val="clear" w:color="auto" w:fill="auto"/>
            <w:vAlign w:val="center"/>
          </w:tcPr>
          <w:p w14:paraId="36DE86A1">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w:t>
            </w:r>
          </w:p>
        </w:tc>
        <w:tc>
          <w:tcPr>
            <w:tcW w:w="709" w:type="dxa"/>
            <w:shd w:val="clear" w:color="auto" w:fill="auto"/>
            <w:vAlign w:val="center"/>
          </w:tcPr>
          <w:p w14:paraId="38FFFA39">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2"/>
                <w:sz w:val="18"/>
                <w:szCs w:val="18"/>
                <w:highlight w:val="none"/>
                <w:lang w:val="en-US" w:eastAsia="zh-CN" w:bidi="ar-SA"/>
              </w:rPr>
              <w:t>2</w:t>
            </w:r>
          </w:p>
        </w:tc>
        <w:tc>
          <w:tcPr>
            <w:tcW w:w="1146" w:type="dxa"/>
            <w:shd w:val="clear" w:color="auto" w:fill="auto"/>
            <w:vAlign w:val="center"/>
          </w:tcPr>
          <w:p w14:paraId="3CFB447B">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55161C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4C2CBB7E">
            <w:pPr>
              <w:jc w:val="center"/>
              <w:rPr>
                <w:rFonts w:hint="eastAsia" w:ascii="宋体" w:hAnsi="宋体" w:eastAsia="宋体" w:cs="宋体"/>
                <w:b/>
                <w:color w:val="auto"/>
                <w:sz w:val="18"/>
                <w:szCs w:val="18"/>
              </w:rPr>
            </w:pPr>
          </w:p>
        </w:tc>
        <w:tc>
          <w:tcPr>
            <w:tcW w:w="2016" w:type="dxa"/>
            <w:vMerge w:val="continue"/>
            <w:vAlign w:val="center"/>
          </w:tcPr>
          <w:p w14:paraId="7ED6A87E">
            <w:pPr>
              <w:jc w:val="center"/>
              <w:rPr>
                <w:rFonts w:hint="eastAsia" w:ascii="宋体" w:hAnsi="宋体" w:eastAsia="宋体" w:cs="宋体"/>
                <w:b/>
                <w:color w:val="auto"/>
                <w:sz w:val="18"/>
                <w:szCs w:val="18"/>
              </w:rPr>
            </w:pPr>
          </w:p>
        </w:tc>
        <w:tc>
          <w:tcPr>
            <w:tcW w:w="3912" w:type="dxa"/>
            <w:shd w:val="clear" w:color="auto" w:fill="auto"/>
            <w:vAlign w:val="center"/>
          </w:tcPr>
          <w:p w14:paraId="1D57748D">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应用翻译</w:t>
            </w:r>
            <w:r>
              <w:rPr>
                <w:rFonts w:hint="eastAsia" w:ascii="宋体" w:hAnsi="宋体" w:eastAsia="宋体" w:cs="宋体"/>
                <w:color w:val="auto"/>
                <w:sz w:val="18"/>
                <w:szCs w:val="18"/>
                <w:lang w:val="en-US" w:eastAsia="zh-CN"/>
                <w14:ligatures w14:val="none"/>
              </w:rPr>
              <w:t>专题3</w:t>
            </w:r>
          </w:p>
        </w:tc>
        <w:tc>
          <w:tcPr>
            <w:tcW w:w="1081" w:type="dxa"/>
            <w:shd w:val="clear" w:color="auto" w:fill="auto"/>
            <w:vAlign w:val="center"/>
          </w:tcPr>
          <w:p w14:paraId="1AD7DAC7">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w:t>
            </w:r>
            <w:r>
              <w:rPr>
                <w:rFonts w:hint="eastAsia" w:ascii="宋体" w:hAnsi="宋体" w:eastAsia="宋体" w:cs="宋体"/>
                <w:color w:val="auto"/>
                <w:sz w:val="18"/>
                <w:szCs w:val="18"/>
                <w:lang w:val="en-US" w:eastAsia="zh-CN"/>
              </w:rPr>
              <w:t>03</w:t>
            </w:r>
          </w:p>
        </w:tc>
        <w:tc>
          <w:tcPr>
            <w:tcW w:w="709" w:type="dxa"/>
            <w:shd w:val="clear" w:color="auto" w:fill="auto"/>
            <w:vAlign w:val="center"/>
          </w:tcPr>
          <w:p w14:paraId="502BAD77">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p>
        </w:tc>
        <w:tc>
          <w:tcPr>
            <w:tcW w:w="709" w:type="dxa"/>
            <w:shd w:val="clear" w:color="auto" w:fill="auto"/>
            <w:vAlign w:val="center"/>
          </w:tcPr>
          <w:p w14:paraId="40610453">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2"/>
                <w:sz w:val="18"/>
                <w:szCs w:val="18"/>
                <w:highlight w:val="none"/>
                <w:lang w:val="en-US" w:eastAsia="zh-CN" w:bidi="ar-SA"/>
              </w:rPr>
              <w:t>3</w:t>
            </w:r>
          </w:p>
        </w:tc>
        <w:tc>
          <w:tcPr>
            <w:tcW w:w="1146" w:type="dxa"/>
            <w:shd w:val="clear" w:color="auto" w:fill="auto"/>
            <w:vAlign w:val="center"/>
          </w:tcPr>
          <w:p w14:paraId="1455D069">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763DC0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3F64F140">
            <w:pPr>
              <w:jc w:val="center"/>
              <w:rPr>
                <w:rFonts w:hint="eastAsia" w:ascii="宋体" w:hAnsi="宋体" w:eastAsia="宋体" w:cs="宋体"/>
                <w:b/>
                <w:color w:val="auto"/>
                <w:sz w:val="18"/>
                <w:szCs w:val="18"/>
              </w:rPr>
            </w:pPr>
          </w:p>
        </w:tc>
        <w:tc>
          <w:tcPr>
            <w:tcW w:w="2016" w:type="dxa"/>
            <w:vMerge w:val="continue"/>
            <w:vAlign w:val="center"/>
          </w:tcPr>
          <w:p w14:paraId="7A1B5F38">
            <w:pPr>
              <w:jc w:val="center"/>
              <w:rPr>
                <w:rFonts w:hint="eastAsia" w:ascii="宋体" w:hAnsi="宋体" w:eastAsia="宋体" w:cs="宋体"/>
                <w:b/>
                <w:color w:val="auto"/>
                <w:sz w:val="18"/>
                <w:szCs w:val="18"/>
              </w:rPr>
            </w:pPr>
          </w:p>
        </w:tc>
        <w:tc>
          <w:tcPr>
            <w:tcW w:w="3912" w:type="dxa"/>
            <w:shd w:val="clear" w:color="auto" w:fill="auto"/>
            <w:vAlign w:val="center"/>
          </w:tcPr>
          <w:p w14:paraId="612CF17E">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高级汉日翻译</w:t>
            </w:r>
          </w:p>
        </w:tc>
        <w:tc>
          <w:tcPr>
            <w:tcW w:w="1081" w:type="dxa"/>
            <w:shd w:val="clear" w:color="auto" w:fill="auto"/>
            <w:vAlign w:val="center"/>
          </w:tcPr>
          <w:p w14:paraId="2FCD303B">
            <w:pPr>
              <w:jc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w:t>
            </w:r>
            <w:r>
              <w:rPr>
                <w:rFonts w:hint="eastAsia" w:ascii="宋体" w:hAnsi="宋体" w:eastAsia="宋体" w:cs="宋体"/>
                <w:color w:val="auto"/>
                <w:sz w:val="18"/>
                <w:szCs w:val="18"/>
                <w:lang w:val="en-US" w:eastAsia="zh-CN"/>
              </w:rPr>
              <w:t>04</w:t>
            </w:r>
          </w:p>
        </w:tc>
        <w:tc>
          <w:tcPr>
            <w:tcW w:w="709" w:type="dxa"/>
            <w:shd w:val="clear" w:color="auto" w:fill="auto"/>
            <w:vAlign w:val="center"/>
          </w:tcPr>
          <w:p w14:paraId="6BD8580D">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2</w:t>
            </w:r>
          </w:p>
        </w:tc>
        <w:tc>
          <w:tcPr>
            <w:tcW w:w="709" w:type="dxa"/>
            <w:shd w:val="clear" w:color="auto" w:fill="auto"/>
            <w:vAlign w:val="center"/>
          </w:tcPr>
          <w:p w14:paraId="10732E94">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2"/>
                <w:sz w:val="18"/>
                <w:szCs w:val="18"/>
                <w:highlight w:val="none"/>
                <w:lang w:val="en-US" w:eastAsia="zh-CN" w:bidi="ar-SA"/>
              </w:rPr>
              <w:t>2</w:t>
            </w:r>
          </w:p>
        </w:tc>
        <w:tc>
          <w:tcPr>
            <w:tcW w:w="1146" w:type="dxa"/>
            <w:shd w:val="clear" w:color="auto" w:fill="auto"/>
            <w:vAlign w:val="center"/>
          </w:tcPr>
          <w:p w14:paraId="39FB1035">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3F7A7C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3A72FC56">
            <w:pPr>
              <w:jc w:val="center"/>
              <w:rPr>
                <w:rFonts w:hint="eastAsia" w:ascii="宋体" w:hAnsi="宋体" w:eastAsia="宋体" w:cs="宋体"/>
                <w:b/>
                <w:color w:val="auto"/>
                <w:sz w:val="18"/>
                <w:szCs w:val="18"/>
              </w:rPr>
            </w:pPr>
          </w:p>
        </w:tc>
        <w:tc>
          <w:tcPr>
            <w:tcW w:w="2016" w:type="dxa"/>
            <w:vMerge w:val="continue"/>
            <w:vAlign w:val="center"/>
          </w:tcPr>
          <w:p w14:paraId="35D25207">
            <w:pPr>
              <w:jc w:val="center"/>
              <w:rPr>
                <w:rFonts w:hint="eastAsia" w:ascii="宋体" w:hAnsi="宋体" w:eastAsia="宋体" w:cs="宋体"/>
                <w:b/>
                <w:color w:val="auto"/>
                <w:sz w:val="18"/>
                <w:szCs w:val="18"/>
              </w:rPr>
            </w:pPr>
          </w:p>
        </w:tc>
        <w:tc>
          <w:tcPr>
            <w:tcW w:w="3912" w:type="dxa"/>
            <w:shd w:val="clear" w:color="auto" w:fill="auto"/>
            <w:vAlign w:val="center"/>
          </w:tcPr>
          <w:p w14:paraId="724E65E3">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翻译理论与技巧1</w:t>
            </w:r>
          </w:p>
        </w:tc>
        <w:tc>
          <w:tcPr>
            <w:tcW w:w="1081" w:type="dxa"/>
            <w:shd w:val="clear" w:color="auto" w:fill="auto"/>
            <w:vAlign w:val="center"/>
          </w:tcPr>
          <w:p w14:paraId="74428AB5">
            <w:pPr>
              <w:jc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w:t>
            </w:r>
            <w:r>
              <w:rPr>
                <w:rFonts w:hint="eastAsia" w:ascii="宋体" w:hAnsi="宋体" w:eastAsia="宋体" w:cs="宋体"/>
                <w:color w:val="auto"/>
                <w:sz w:val="18"/>
                <w:szCs w:val="18"/>
              </w:rPr>
              <w:t>0</w:t>
            </w:r>
            <w:r>
              <w:rPr>
                <w:rFonts w:hint="eastAsia" w:ascii="宋体" w:hAnsi="宋体" w:eastAsia="宋体" w:cs="宋体"/>
                <w:color w:val="auto"/>
                <w:sz w:val="18"/>
                <w:szCs w:val="18"/>
                <w:lang w:val="en-US" w:eastAsia="zh-CN"/>
              </w:rPr>
              <w:t>05</w:t>
            </w:r>
          </w:p>
        </w:tc>
        <w:tc>
          <w:tcPr>
            <w:tcW w:w="709" w:type="dxa"/>
            <w:shd w:val="clear" w:color="auto" w:fill="auto"/>
            <w:vAlign w:val="center"/>
          </w:tcPr>
          <w:p w14:paraId="7F3B3B1D">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p>
        </w:tc>
        <w:tc>
          <w:tcPr>
            <w:tcW w:w="709" w:type="dxa"/>
            <w:shd w:val="clear" w:color="auto" w:fill="auto"/>
            <w:vAlign w:val="center"/>
          </w:tcPr>
          <w:p w14:paraId="71807062">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lang w:val="en-US" w:eastAsia="zh-CN"/>
              </w:rPr>
              <w:t>1</w:t>
            </w:r>
          </w:p>
        </w:tc>
        <w:tc>
          <w:tcPr>
            <w:tcW w:w="1146" w:type="dxa"/>
            <w:shd w:val="clear" w:color="auto" w:fill="auto"/>
            <w:vAlign w:val="center"/>
          </w:tcPr>
          <w:p w14:paraId="07972B73">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553575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277046E4">
            <w:pPr>
              <w:jc w:val="center"/>
              <w:rPr>
                <w:rFonts w:hint="eastAsia" w:ascii="宋体" w:hAnsi="宋体" w:eastAsia="宋体" w:cs="宋体"/>
                <w:b/>
                <w:color w:val="auto"/>
                <w:sz w:val="18"/>
                <w:szCs w:val="18"/>
              </w:rPr>
            </w:pPr>
          </w:p>
        </w:tc>
        <w:tc>
          <w:tcPr>
            <w:tcW w:w="2016" w:type="dxa"/>
            <w:vMerge w:val="continue"/>
            <w:vAlign w:val="center"/>
          </w:tcPr>
          <w:p w14:paraId="423AFD1E">
            <w:pPr>
              <w:jc w:val="center"/>
              <w:rPr>
                <w:rFonts w:hint="eastAsia" w:ascii="宋体" w:hAnsi="宋体" w:eastAsia="宋体" w:cs="宋体"/>
                <w:b/>
                <w:color w:val="auto"/>
                <w:sz w:val="18"/>
                <w:szCs w:val="18"/>
              </w:rPr>
            </w:pPr>
          </w:p>
        </w:tc>
        <w:tc>
          <w:tcPr>
            <w:tcW w:w="3912" w:type="dxa"/>
            <w:shd w:val="clear" w:color="auto" w:fill="auto"/>
            <w:vAlign w:val="center"/>
          </w:tcPr>
          <w:p w14:paraId="59E2DC10">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翻译理论与技巧2</w:t>
            </w:r>
          </w:p>
        </w:tc>
        <w:tc>
          <w:tcPr>
            <w:tcW w:w="1081" w:type="dxa"/>
            <w:shd w:val="clear" w:color="auto" w:fill="auto"/>
            <w:vAlign w:val="center"/>
          </w:tcPr>
          <w:p w14:paraId="1AD61167">
            <w:pPr>
              <w:jc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7006</w:t>
            </w:r>
          </w:p>
        </w:tc>
        <w:tc>
          <w:tcPr>
            <w:tcW w:w="709" w:type="dxa"/>
            <w:shd w:val="clear" w:color="auto" w:fill="auto"/>
            <w:vAlign w:val="center"/>
          </w:tcPr>
          <w:p w14:paraId="46FD7135">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w:t>
            </w:r>
          </w:p>
        </w:tc>
        <w:tc>
          <w:tcPr>
            <w:tcW w:w="709" w:type="dxa"/>
            <w:shd w:val="clear" w:color="auto" w:fill="auto"/>
            <w:vAlign w:val="center"/>
          </w:tcPr>
          <w:p w14:paraId="1CB49446">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sz w:val="18"/>
                <w:szCs w:val="18"/>
                <w:highlight w:val="none"/>
              </w:rPr>
              <w:t>2</w:t>
            </w:r>
          </w:p>
        </w:tc>
        <w:tc>
          <w:tcPr>
            <w:tcW w:w="1146" w:type="dxa"/>
            <w:shd w:val="clear" w:color="auto" w:fill="auto"/>
            <w:vAlign w:val="center"/>
          </w:tcPr>
          <w:p w14:paraId="434E4E2B">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38C905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4EA912F2">
            <w:pPr>
              <w:jc w:val="center"/>
              <w:rPr>
                <w:rFonts w:hint="eastAsia" w:ascii="宋体" w:hAnsi="宋体" w:eastAsia="宋体" w:cs="宋体"/>
                <w:b/>
                <w:color w:val="auto"/>
                <w:sz w:val="18"/>
                <w:szCs w:val="18"/>
              </w:rPr>
            </w:pPr>
          </w:p>
        </w:tc>
        <w:tc>
          <w:tcPr>
            <w:tcW w:w="2016" w:type="dxa"/>
            <w:vMerge w:val="continue"/>
            <w:vAlign w:val="center"/>
          </w:tcPr>
          <w:p w14:paraId="3A323765">
            <w:pPr>
              <w:jc w:val="center"/>
              <w:rPr>
                <w:rFonts w:hint="eastAsia" w:ascii="宋体" w:hAnsi="宋体" w:eastAsia="宋体" w:cs="宋体"/>
                <w:b/>
                <w:color w:val="auto"/>
                <w:sz w:val="18"/>
                <w:szCs w:val="18"/>
              </w:rPr>
            </w:pPr>
          </w:p>
        </w:tc>
        <w:tc>
          <w:tcPr>
            <w:tcW w:w="3912" w:type="dxa"/>
            <w:shd w:val="clear" w:color="auto" w:fill="auto"/>
            <w:vAlign w:val="center"/>
          </w:tcPr>
          <w:p w14:paraId="70ADC1DC">
            <w:pP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14:ligatures w14:val="none"/>
              </w:rPr>
              <w:t>中日文化传播</w:t>
            </w:r>
          </w:p>
        </w:tc>
        <w:tc>
          <w:tcPr>
            <w:tcW w:w="1081" w:type="dxa"/>
            <w:shd w:val="clear" w:color="auto" w:fill="auto"/>
            <w:vAlign w:val="center"/>
          </w:tcPr>
          <w:p w14:paraId="54283B42">
            <w:pPr>
              <w:jc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ZS050</w:t>
            </w:r>
            <w:r>
              <w:rPr>
                <w:rFonts w:hint="eastAsia" w:ascii="宋体" w:hAnsi="宋体" w:eastAsia="宋体" w:cs="宋体"/>
                <w:color w:val="auto"/>
                <w:sz w:val="18"/>
                <w:szCs w:val="18"/>
                <w:lang w:val="en-US" w:eastAsia="zh-CN"/>
              </w:rPr>
              <w:t>7007</w:t>
            </w:r>
          </w:p>
        </w:tc>
        <w:tc>
          <w:tcPr>
            <w:tcW w:w="709" w:type="dxa"/>
            <w:shd w:val="clear" w:color="auto" w:fill="auto"/>
            <w:vAlign w:val="center"/>
          </w:tcPr>
          <w:p w14:paraId="3ED49942">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w:t>
            </w:r>
          </w:p>
        </w:tc>
        <w:tc>
          <w:tcPr>
            <w:tcW w:w="709" w:type="dxa"/>
            <w:shd w:val="clear" w:color="auto" w:fill="auto"/>
            <w:vAlign w:val="center"/>
          </w:tcPr>
          <w:p w14:paraId="127E18DD">
            <w:pPr>
              <w:jc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2"/>
                <w:sz w:val="18"/>
                <w:szCs w:val="18"/>
                <w:highlight w:val="none"/>
                <w:lang w:val="en-US" w:eastAsia="zh-CN" w:bidi="ar-SA"/>
              </w:rPr>
              <w:t>2</w:t>
            </w:r>
          </w:p>
        </w:tc>
        <w:tc>
          <w:tcPr>
            <w:tcW w:w="1146" w:type="dxa"/>
            <w:shd w:val="clear" w:color="auto" w:fill="auto"/>
            <w:vAlign w:val="center"/>
          </w:tcPr>
          <w:p w14:paraId="438D0A5A">
            <w:pPr>
              <w:jc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rPr>
              <w:t>考查</w:t>
            </w:r>
          </w:p>
        </w:tc>
      </w:tr>
      <w:tr w14:paraId="009550D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restart"/>
            <w:vAlign w:val="center"/>
          </w:tcPr>
          <w:p w14:paraId="20B8B3D7">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非学位课</w:t>
            </w:r>
          </w:p>
          <w:p w14:paraId="2F63E5CE">
            <w:pPr>
              <w:jc w:val="center"/>
              <w:rPr>
                <w:rFonts w:hint="eastAsia" w:ascii="宋体" w:hAnsi="宋体" w:eastAsia="宋体" w:cs="宋体"/>
                <w:b/>
                <w:color w:val="auto"/>
                <w:sz w:val="18"/>
                <w:szCs w:val="18"/>
              </w:rPr>
            </w:pPr>
          </w:p>
          <w:p w14:paraId="0B093569">
            <w:pPr>
              <w:jc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Ri</w:t>
            </w:r>
          </w:p>
        </w:tc>
        <w:tc>
          <w:tcPr>
            <w:tcW w:w="2016" w:type="dxa"/>
            <w:vMerge w:val="restart"/>
            <w:vAlign w:val="center"/>
          </w:tcPr>
          <w:p w14:paraId="5404AD1D">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公共通识课</w:t>
            </w:r>
          </w:p>
          <w:p w14:paraId="2F611A3E">
            <w:pPr>
              <w:jc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eastAsia="zh-CN"/>
              </w:rPr>
              <w:t>（</w:t>
            </w:r>
            <w:r>
              <w:rPr>
                <w:rFonts w:hint="eastAsia" w:ascii="宋体" w:hAnsi="宋体" w:eastAsia="宋体" w:cs="宋体"/>
                <w:b/>
                <w:color w:val="auto"/>
                <w:sz w:val="18"/>
                <w:szCs w:val="18"/>
                <w:lang w:val="en-US" w:eastAsia="zh-CN"/>
              </w:rPr>
              <w:t>2学分）</w:t>
            </w:r>
          </w:p>
        </w:tc>
        <w:tc>
          <w:tcPr>
            <w:tcW w:w="3912" w:type="dxa"/>
            <w:vAlign w:val="center"/>
          </w:tcPr>
          <w:p w14:paraId="6567FE15">
            <w:pPr>
              <w:rPr>
                <w:rFonts w:hint="eastAsia" w:ascii="宋体" w:hAnsi="宋体" w:eastAsia="宋体" w:cs="宋体"/>
                <w:color w:val="auto"/>
                <w:sz w:val="18"/>
                <w:szCs w:val="18"/>
              </w:rPr>
            </w:pPr>
            <w:r>
              <w:rPr>
                <w:rFonts w:hint="eastAsia" w:ascii="宋体" w:hAnsi="宋体" w:eastAsia="宋体" w:cs="宋体"/>
                <w:color w:val="auto"/>
                <w:sz w:val="18"/>
                <w:szCs w:val="18"/>
              </w:rPr>
              <w:t>《习近平谈治国理政》研读</w:t>
            </w:r>
          </w:p>
        </w:tc>
        <w:tc>
          <w:tcPr>
            <w:tcW w:w="1081" w:type="dxa"/>
            <w:vAlign w:val="center"/>
          </w:tcPr>
          <w:p w14:paraId="1B463FA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TT0000101</w:t>
            </w:r>
          </w:p>
        </w:tc>
        <w:tc>
          <w:tcPr>
            <w:tcW w:w="709" w:type="dxa"/>
            <w:vAlign w:val="center"/>
          </w:tcPr>
          <w:p w14:paraId="01C0120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11EF118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146" w:type="dxa"/>
            <w:vAlign w:val="center"/>
          </w:tcPr>
          <w:p w14:paraId="1B85AD30">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通修/考查</w:t>
            </w:r>
          </w:p>
        </w:tc>
      </w:tr>
      <w:tr w14:paraId="6A3CAE7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6022C59F">
            <w:pPr>
              <w:jc w:val="center"/>
              <w:rPr>
                <w:rFonts w:hint="eastAsia" w:ascii="宋体" w:hAnsi="宋体" w:eastAsia="宋体" w:cs="宋体"/>
                <w:b/>
                <w:color w:val="auto"/>
                <w:sz w:val="18"/>
                <w:szCs w:val="18"/>
              </w:rPr>
            </w:pPr>
          </w:p>
        </w:tc>
        <w:tc>
          <w:tcPr>
            <w:tcW w:w="2016" w:type="dxa"/>
            <w:vMerge w:val="continue"/>
            <w:vAlign w:val="center"/>
          </w:tcPr>
          <w:p w14:paraId="0178A403">
            <w:pPr>
              <w:jc w:val="center"/>
              <w:rPr>
                <w:rFonts w:hint="eastAsia" w:ascii="宋体" w:hAnsi="宋体" w:eastAsia="宋体" w:cs="宋体"/>
                <w:b/>
                <w:color w:val="auto"/>
                <w:sz w:val="18"/>
                <w:szCs w:val="18"/>
              </w:rPr>
            </w:pPr>
          </w:p>
        </w:tc>
        <w:tc>
          <w:tcPr>
            <w:tcW w:w="3912" w:type="dxa"/>
            <w:vAlign w:val="center"/>
          </w:tcPr>
          <w:p w14:paraId="61AD94F9">
            <w:pPr>
              <w:rPr>
                <w:rFonts w:hint="eastAsia" w:ascii="宋体" w:hAnsi="宋体" w:eastAsia="宋体" w:cs="宋体"/>
                <w:color w:val="auto"/>
                <w:sz w:val="18"/>
                <w:szCs w:val="18"/>
              </w:rPr>
            </w:pPr>
            <w:r>
              <w:rPr>
                <w:rFonts w:hint="eastAsia" w:ascii="宋体" w:hAnsi="宋体" w:eastAsia="宋体" w:cs="宋体"/>
                <w:color w:val="auto"/>
                <w:sz w:val="18"/>
                <w:szCs w:val="18"/>
              </w:rPr>
              <w:t>马克思主义与社会科学方法论</w:t>
            </w:r>
          </w:p>
        </w:tc>
        <w:tc>
          <w:tcPr>
            <w:tcW w:w="1081" w:type="dxa"/>
            <w:vAlign w:val="center"/>
          </w:tcPr>
          <w:p w14:paraId="0F35C2F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TS0000101</w:t>
            </w:r>
          </w:p>
        </w:tc>
        <w:tc>
          <w:tcPr>
            <w:tcW w:w="709" w:type="dxa"/>
            <w:vAlign w:val="center"/>
          </w:tcPr>
          <w:p w14:paraId="4FE3E3A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25DE010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2</w:t>
            </w:r>
          </w:p>
        </w:tc>
        <w:tc>
          <w:tcPr>
            <w:tcW w:w="1146" w:type="dxa"/>
            <w:vAlign w:val="center"/>
          </w:tcPr>
          <w:p w14:paraId="46DA3F5A">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通修/考查</w:t>
            </w:r>
          </w:p>
        </w:tc>
      </w:tr>
      <w:tr w14:paraId="735DBE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02E0D49B">
            <w:pPr>
              <w:jc w:val="center"/>
              <w:rPr>
                <w:rFonts w:hint="eastAsia" w:ascii="宋体" w:hAnsi="宋体" w:eastAsia="宋体" w:cs="宋体"/>
                <w:b/>
                <w:color w:val="auto"/>
                <w:sz w:val="18"/>
                <w:szCs w:val="18"/>
              </w:rPr>
            </w:pPr>
          </w:p>
        </w:tc>
        <w:tc>
          <w:tcPr>
            <w:tcW w:w="2016" w:type="dxa"/>
            <w:vMerge w:val="continue"/>
            <w:vAlign w:val="center"/>
          </w:tcPr>
          <w:p w14:paraId="71D10563">
            <w:pPr>
              <w:adjustRightInd w:val="0"/>
              <w:jc w:val="center"/>
              <w:rPr>
                <w:rFonts w:hint="eastAsia" w:ascii="宋体" w:hAnsi="宋体" w:eastAsia="宋体" w:cs="宋体"/>
                <w:b/>
                <w:color w:val="auto"/>
                <w:sz w:val="18"/>
                <w:szCs w:val="18"/>
              </w:rPr>
            </w:pPr>
          </w:p>
        </w:tc>
        <w:tc>
          <w:tcPr>
            <w:tcW w:w="3912" w:type="dxa"/>
            <w:vAlign w:val="center"/>
          </w:tcPr>
          <w:p w14:paraId="2E0E860E">
            <w:pPr>
              <w:rPr>
                <w:rFonts w:hint="eastAsia" w:ascii="宋体" w:hAnsi="宋体" w:eastAsia="宋体" w:cs="宋体"/>
                <w:color w:val="auto"/>
                <w:sz w:val="18"/>
                <w:szCs w:val="18"/>
              </w:rPr>
            </w:pPr>
            <w:r>
              <w:rPr>
                <w:rFonts w:hint="eastAsia" w:ascii="宋体" w:hAnsi="宋体" w:eastAsia="宋体" w:cs="宋体"/>
                <w:color w:val="auto"/>
                <w:sz w:val="18"/>
                <w:szCs w:val="18"/>
              </w:rPr>
              <w:t>体育</w:t>
            </w:r>
          </w:p>
        </w:tc>
        <w:tc>
          <w:tcPr>
            <w:tcW w:w="1081" w:type="dxa"/>
            <w:vAlign w:val="center"/>
          </w:tcPr>
          <w:p w14:paraId="2D63AB77">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TT0000102</w:t>
            </w:r>
          </w:p>
        </w:tc>
        <w:tc>
          <w:tcPr>
            <w:tcW w:w="709" w:type="dxa"/>
            <w:vAlign w:val="center"/>
          </w:tcPr>
          <w:p w14:paraId="076C0D7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02024A0C">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146" w:type="dxa"/>
            <w:vAlign w:val="center"/>
          </w:tcPr>
          <w:p w14:paraId="62AB2B82">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选修/考查</w:t>
            </w:r>
          </w:p>
        </w:tc>
      </w:tr>
      <w:tr w14:paraId="19C056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10D57C31">
            <w:pPr>
              <w:jc w:val="center"/>
              <w:rPr>
                <w:rFonts w:hint="eastAsia" w:ascii="宋体" w:hAnsi="宋体" w:eastAsia="宋体" w:cs="宋体"/>
                <w:b/>
                <w:color w:val="auto"/>
                <w:sz w:val="18"/>
                <w:szCs w:val="18"/>
              </w:rPr>
            </w:pPr>
          </w:p>
        </w:tc>
        <w:tc>
          <w:tcPr>
            <w:tcW w:w="2016" w:type="dxa"/>
            <w:vMerge w:val="continue"/>
            <w:vAlign w:val="center"/>
          </w:tcPr>
          <w:p w14:paraId="49394A46">
            <w:pPr>
              <w:jc w:val="center"/>
              <w:rPr>
                <w:rFonts w:hint="eastAsia" w:ascii="宋体" w:hAnsi="宋体" w:eastAsia="宋体" w:cs="宋体"/>
                <w:b/>
                <w:color w:val="auto"/>
                <w:sz w:val="18"/>
                <w:szCs w:val="18"/>
              </w:rPr>
            </w:pPr>
          </w:p>
        </w:tc>
        <w:tc>
          <w:tcPr>
            <w:tcW w:w="3912" w:type="dxa"/>
            <w:vAlign w:val="center"/>
          </w:tcPr>
          <w:p w14:paraId="3451A1AA">
            <w:pPr>
              <w:rPr>
                <w:rFonts w:hint="eastAsia" w:ascii="宋体" w:hAnsi="宋体" w:eastAsia="宋体" w:cs="宋体"/>
                <w:color w:val="auto"/>
                <w:sz w:val="18"/>
                <w:szCs w:val="18"/>
              </w:rPr>
            </w:pPr>
            <w:r>
              <w:rPr>
                <w:rFonts w:hint="eastAsia" w:ascii="宋体" w:hAnsi="宋体" w:eastAsia="宋体" w:cs="宋体"/>
                <w:color w:val="auto"/>
                <w:sz w:val="18"/>
                <w:szCs w:val="18"/>
              </w:rPr>
              <w:t>美育</w:t>
            </w:r>
          </w:p>
        </w:tc>
        <w:tc>
          <w:tcPr>
            <w:tcW w:w="1081" w:type="dxa"/>
            <w:vAlign w:val="center"/>
          </w:tcPr>
          <w:p w14:paraId="46B6160F">
            <w:pPr>
              <w:jc w:val="center"/>
              <w:rPr>
                <w:rFonts w:hint="eastAsia" w:ascii="宋体" w:hAnsi="宋体" w:eastAsia="宋体" w:cs="宋体"/>
                <w:color w:val="auto"/>
                <w:sz w:val="18"/>
                <w:szCs w:val="18"/>
              </w:rPr>
            </w:pPr>
            <w:r>
              <w:rPr>
                <w:rFonts w:hint="eastAsia" w:ascii="宋体" w:hAnsi="宋体" w:eastAsia="宋体" w:cs="宋体"/>
                <w:color w:val="auto"/>
                <w:sz w:val="18"/>
                <w:szCs w:val="18"/>
              </w:rPr>
              <w:t>TT0000103</w:t>
            </w:r>
          </w:p>
        </w:tc>
        <w:tc>
          <w:tcPr>
            <w:tcW w:w="709" w:type="dxa"/>
            <w:vAlign w:val="center"/>
          </w:tcPr>
          <w:p w14:paraId="31CD5B31">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709" w:type="dxa"/>
            <w:vAlign w:val="center"/>
          </w:tcPr>
          <w:p w14:paraId="25E3EC46">
            <w:pPr>
              <w:jc w:val="center"/>
              <w:rPr>
                <w:rFonts w:hint="eastAsia" w:ascii="宋体" w:hAnsi="宋体" w:eastAsia="宋体" w:cs="宋体"/>
                <w:color w:val="auto"/>
                <w:sz w:val="18"/>
                <w:szCs w:val="18"/>
              </w:rPr>
            </w:pPr>
            <w:r>
              <w:rPr>
                <w:rFonts w:hint="eastAsia" w:ascii="宋体" w:hAnsi="宋体" w:eastAsia="宋体" w:cs="宋体"/>
                <w:color w:val="auto"/>
                <w:sz w:val="18"/>
                <w:szCs w:val="18"/>
              </w:rPr>
              <w:t>1</w:t>
            </w:r>
          </w:p>
        </w:tc>
        <w:tc>
          <w:tcPr>
            <w:tcW w:w="1146" w:type="dxa"/>
            <w:vAlign w:val="center"/>
          </w:tcPr>
          <w:p w14:paraId="3D872EB3">
            <w:pPr>
              <w:jc w:val="center"/>
              <w:rPr>
                <w:rFonts w:hint="eastAsia" w:ascii="宋体" w:hAnsi="宋体" w:eastAsia="宋体" w:cs="宋体"/>
                <w:color w:val="auto"/>
                <w:sz w:val="18"/>
                <w:szCs w:val="18"/>
              </w:rPr>
            </w:pPr>
            <w:r>
              <w:rPr>
                <w:rFonts w:hint="eastAsia" w:ascii="宋体" w:hAnsi="宋体" w:eastAsia="宋体" w:cs="宋体"/>
                <w:color w:val="auto"/>
                <w:sz w:val="18"/>
                <w:szCs w:val="18"/>
              </w:rPr>
              <w:t>选修/考查</w:t>
            </w:r>
          </w:p>
        </w:tc>
      </w:tr>
      <w:tr w14:paraId="071038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42B96AEB">
            <w:pPr>
              <w:jc w:val="center"/>
              <w:rPr>
                <w:rFonts w:hint="eastAsia" w:ascii="宋体" w:hAnsi="宋体" w:eastAsia="宋体" w:cs="宋体"/>
                <w:b/>
                <w:color w:val="auto"/>
                <w:sz w:val="18"/>
                <w:szCs w:val="18"/>
              </w:rPr>
            </w:pPr>
          </w:p>
        </w:tc>
        <w:tc>
          <w:tcPr>
            <w:tcW w:w="2016" w:type="dxa"/>
            <w:vMerge w:val="restart"/>
            <w:vAlign w:val="center"/>
          </w:tcPr>
          <w:p w14:paraId="40556A01">
            <w:pPr>
              <w:adjustRightInd w:val="0"/>
              <w:snapToGrid w:val="0"/>
              <w:jc w:val="center"/>
              <w:rPr>
                <w:rFonts w:hint="eastAsia" w:ascii="宋体" w:hAnsi="宋体" w:eastAsia="宋体" w:cs="宋体"/>
                <w:b/>
                <w:color w:val="auto"/>
                <w:sz w:val="18"/>
                <w:szCs w:val="18"/>
              </w:rPr>
            </w:pPr>
            <w:r>
              <w:rPr>
                <w:rFonts w:hint="eastAsia" w:ascii="宋体" w:hAnsi="宋体" w:eastAsia="宋体" w:cs="宋体"/>
                <w:b/>
                <w:color w:val="auto"/>
                <w:sz w:val="18"/>
                <w:szCs w:val="18"/>
                <w:lang w:val="en-US" w:eastAsia="zh-CN"/>
              </w:rPr>
              <w:t>日</w:t>
            </w:r>
            <w:r>
              <w:rPr>
                <w:rFonts w:hint="eastAsia" w:ascii="宋体" w:hAnsi="宋体" w:eastAsia="宋体" w:cs="宋体"/>
                <w:b/>
                <w:color w:val="auto"/>
                <w:sz w:val="18"/>
                <w:szCs w:val="18"/>
              </w:rPr>
              <w:t>语</w:t>
            </w:r>
            <w:r>
              <w:rPr>
                <w:rFonts w:hint="eastAsia" w:ascii="宋体" w:hAnsi="宋体" w:eastAsia="宋体" w:cs="宋体"/>
                <w:b/>
                <w:color w:val="auto"/>
                <w:sz w:val="18"/>
                <w:szCs w:val="18"/>
                <w:lang w:val="en-US" w:eastAsia="zh-CN"/>
              </w:rPr>
              <w:t>口</w:t>
            </w:r>
            <w:r>
              <w:rPr>
                <w:rFonts w:hint="eastAsia" w:ascii="宋体" w:hAnsi="宋体" w:eastAsia="宋体" w:cs="宋体"/>
                <w:b/>
                <w:color w:val="auto"/>
                <w:sz w:val="18"/>
                <w:szCs w:val="18"/>
              </w:rPr>
              <w:t>译</w:t>
            </w:r>
          </w:p>
          <w:p w14:paraId="29E2F6D3">
            <w:pPr>
              <w:adjustRightInd w:val="0"/>
              <w:snapToGrid w:val="0"/>
              <w:jc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方向选修课</w:t>
            </w:r>
          </w:p>
          <w:p w14:paraId="3DAD792D">
            <w:pPr>
              <w:adjustRightInd w:val="0"/>
              <w:snapToGrid w:val="0"/>
              <w:jc w:val="center"/>
              <w:rPr>
                <w:rFonts w:hint="default" w:ascii="宋体" w:hAnsi="宋体" w:eastAsia="宋体" w:cs="宋体"/>
                <w:b/>
                <w:color w:val="auto"/>
                <w:sz w:val="18"/>
                <w:szCs w:val="18"/>
                <w:lang w:val="en-US" w:eastAsia="zh-CN"/>
              </w:rPr>
            </w:pPr>
            <w:r>
              <w:rPr>
                <w:rFonts w:hint="eastAsia"/>
                <w:b/>
                <w:color w:val="auto"/>
                <w:sz w:val="18"/>
                <w:szCs w:val="18"/>
                <w:lang w:val="en-US" w:eastAsia="zh-CN"/>
              </w:rPr>
              <w:t>（</w:t>
            </w:r>
            <w:r>
              <w:rPr>
                <w:rFonts w:hint="eastAsia"/>
                <w:b/>
                <w:color w:val="auto"/>
                <w:sz w:val="18"/>
                <w:szCs w:val="18"/>
                <w:highlight w:val="none"/>
                <w:lang w:val="en-US" w:eastAsia="zh-CN"/>
              </w:rPr>
              <w:t>≥8</w:t>
            </w:r>
            <w:r>
              <w:rPr>
                <w:b/>
                <w:color w:val="auto"/>
                <w:sz w:val="18"/>
                <w:szCs w:val="18"/>
              </w:rPr>
              <w:t>学分</w:t>
            </w:r>
            <w:r>
              <w:rPr>
                <w:rFonts w:hint="eastAsia"/>
                <w:b/>
                <w:color w:val="auto"/>
                <w:sz w:val="18"/>
                <w:szCs w:val="18"/>
                <w:lang w:val="en-US" w:eastAsia="zh-CN"/>
              </w:rPr>
              <w:t>）</w:t>
            </w:r>
          </w:p>
        </w:tc>
        <w:tc>
          <w:tcPr>
            <w:tcW w:w="3912" w:type="dxa"/>
            <w:vAlign w:val="center"/>
          </w:tcPr>
          <w:p w14:paraId="39A3FF43">
            <w:pP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14:ligatures w14:val="none"/>
              </w:rPr>
              <w:t>翻译项目管理与翻译伦理专题</w:t>
            </w:r>
          </w:p>
        </w:tc>
        <w:tc>
          <w:tcPr>
            <w:tcW w:w="1081" w:type="dxa"/>
            <w:vAlign w:val="center"/>
          </w:tcPr>
          <w:p w14:paraId="5A93DB39">
            <w:pP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rPr>
              <w:t>ZS0505</w:t>
            </w:r>
            <w:r>
              <w:rPr>
                <w:rFonts w:hint="eastAsia" w:ascii="宋体" w:hAnsi="宋体" w:eastAsia="宋体" w:cs="宋体"/>
                <w:color w:val="auto"/>
                <w:sz w:val="18"/>
                <w:szCs w:val="18"/>
                <w:lang w:val="en-US" w:eastAsia="zh-CN"/>
              </w:rPr>
              <w:t>007</w:t>
            </w:r>
          </w:p>
        </w:tc>
        <w:tc>
          <w:tcPr>
            <w:tcW w:w="709" w:type="dxa"/>
            <w:vAlign w:val="center"/>
          </w:tcPr>
          <w:p w14:paraId="7ED99958">
            <w:pPr>
              <w:jc w:val="center"/>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2</w:t>
            </w:r>
          </w:p>
        </w:tc>
        <w:tc>
          <w:tcPr>
            <w:tcW w:w="709" w:type="dxa"/>
            <w:vAlign w:val="center"/>
          </w:tcPr>
          <w:p w14:paraId="67F4A0BC">
            <w:pPr>
              <w:jc w:val="center"/>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2</w:t>
            </w:r>
          </w:p>
        </w:tc>
        <w:tc>
          <w:tcPr>
            <w:tcW w:w="1146" w:type="dxa"/>
            <w:vMerge w:val="restart"/>
            <w:vAlign w:val="center"/>
          </w:tcPr>
          <w:p w14:paraId="298C9E5F">
            <w:pPr>
              <w:jc w:val="center"/>
              <w:rPr>
                <w:rFonts w:hint="eastAsia" w:ascii="宋体" w:hAnsi="宋体" w:eastAsia="宋体" w:cs="宋体"/>
                <w:color w:val="auto"/>
                <w:sz w:val="18"/>
                <w:szCs w:val="18"/>
                <w:lang w:val="en-US" w:eastAsia="zh-CN"/>
              </w:rPr>
            </w:pPr>
            <w:r>
              <w:rPr>
                <w:rFonts w:hint="eastAsia" w:ascii="宋体" w:hAnsi="宋体" w:eastAsia="宋体" w:cs="宋体"/>
                <w:b w:val="0"/>
                <w:bCs w:val="0"/>
                <w:color w:val="auto"/>
                <w:sz w:val="18"/>
                <w:szCs w:val="18"/>
                <w:lang w:val="en-US" w:eastAsia="zh-CN"/>
              </w:rPr>
              <w:t>本</w:t>
            </w:r>
            <w:r>
              <w:rPr>
                <w:rFonts w:hint="eastAsia" w:ascii="宋体" w:hAnsi="宋体" w:eastAsia="宋体" w:cs="宋体"/>
                <w:b w:val="0"/>
                <w:bCs w:val="0"/>
                <w:color w:val="auto"/>
                <w:sz w:val="18"/>
                <w:szCs w:val="18"/>
              </w:rPr>
              <w:t>方向研究生至少</w:t>
            </w:r>
            <w:r>
              <w:rPr>
                <w:rFonts w:hint="eastAsia" w:ascii="宋体" w:hAnsi="宋体" w:eastAsia="宋体" w:cs="宋体"/>
                <w:b w:val="0"/>
                <w:bCs w:val="0"/>
                <w:color w:val="auto"/>
                <w:sz w:val="18"/>
                <w:szCs w:val="18"/>
                <w:lang w:val="en-US" w:eastAsia="zh-CN"/>
              </w:rPr>
              <w:t>选修8</w:t>
            </w:r>
            <w:r>
              <w:rPr>
                <w:rFonts w:hint="eastAsia" w:ascii="宋体" w:hAnsi="宋体" w:eastAsia="宋体" w:cs="宋体"/>
                <w:b w:val="0"/>
                <w:bCs w:val="0"/>
                <w:color w:val="auto"/>
                <w:sz w:val="18"/>
                <w:szCs w:val="18"/>
              </w:rPr>
              <w:t>学分</w:t>
            </w:r>
          </w:p>
        </w:tc>
      </w:tr>
      <w:tr w14:paraId="76497A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1F07477C">
            <w:pPr>
              <w:jc w:val="center"/>
              <w:rPr>
                <w:rFonts w:hint="eastAsia" w:ascii="宋体" w:hAnsi="宋体" w:eastAsia="宋体" w:cs="宋体"/>
                <w:b/>
                <w:color w:val="auto"/>
                <w:sz w:val="18"/>
                <w:szCs w:val="18"/>
              </w:rPr>
            </w:pPr>
          </w:p>
        </w:tc>
        <w:tc>
          <w:tcPr>
            <w:tcW w:w="2016" w:type="dxa"/>
            <w:vMerge w:val="continue"/>
            <w:vAlign w:val="center"/>
          </w:tcPr>
          <w:p w14:paraId="375674C9">
            <w:pPr>
              <w:jc w:val="center"/>
              <w:rPr>
                <w:rFonts w:hint="eastAsia" w:ascii="宋体" w:hAnsi="宋体" w:eastAsia="宋体" w:cs="宋体"/>
                <w:b/>
                <w:color w:val="auto"/>
                <w:sz w:val="18"/>
                <w:szCs w:val="18"/>
              </w:rPr>
            </w:pPr>
          </w:p>
        </w:tc>
        <w:tc>
          <w:tcPr>
            <w:tcW w:w="3912" w:type="dxa"/>
            <w:vAlign w:val="center"/>
          </w:tcPr>
          <w:p w14:paraId="6CA19800">
            <w:pPr>
              <w:adjustRightInd w:val="0"/>
              <w:snapToGrid w:val="0"/>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14:ligatures w14:val="none"/>
              </w:rPr>
              <w:t>日语</w:t>
            </w:r>
            <w:bookmarkStart w:id="2" w:name="_GoBack"/>
            <w:bookmarkEnd w:id="2"/>
            <w:r>
              <w:rPr>
                <w:rFonts w:hint="eastAsia" w:ascii="宋体" w:hAnsi="宋体" w:eastAsia="宋体" w:cs="宋体"/>
                <w:color w:val="auto"/>
                <w:sz w:val="18"/>
                <w:szCs w:val="18"/>
                <w14:ligatures w14:val="none"/>
              </w:rPr>
              <w:t>笔译工作坊</w:t>
            </w:r>
          </w:p>
        </w:tc>
        <w:tc>
          <w:tcPr>
            <w:tcW w:w="1081" w:type="dxa"/>
            <w:vAlign w:val="center"/>
          </w:tcPr>
          <w:p w14:paraId="051BBBD6">
            <w:pP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14:ligatures w14:val="none"/>
              </w:rPr>
              <w:t>ZS0507201</w:t>
            </w:r>
          </w:p>
        </w:tc>
        <w:tc>
          <w:tcPr>
            <w:tcW w:w="709" w:type="dxa"/>
            <w:vAlign w:val="center"/>
          </w:tcPr>
          <w:p w14:paraId="13CA6830">
            <w:pPr>
              <w:jc w:val="center"/>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2</w:t>
            </w:r>
          </w:p>
        </w:tc>
        <w:tc>
          <w:tcPr>
            <w:tcW w:w="709" w:type="dxa"/>
            <w:vAlign w:val="center"/>
          </w:tcPr>
          <w:p w14:paraId="1E27197B">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p>
        </w:tc>
        <w:tc>
          <w:tcPr>
            <w:tcW w:w="1146" w:type="dxa"/>
            <w:vMerge w:val="continue"/>
            <w:vAlign w:val="center"/>
          </w:tcPr>
          <w:p w14:paraId="2C71536E">
            <w:pPr>
              <w:jc w:val="center"/>
              <w:rPr>
                <w:rFonts w:hint="eastAsia" w:ascii="宋体" w:hAnsi="宋体" w:eastAsia="宋体" w:cs="宋体"/>
                <w:color w:val="auto"/>
                <w:sz w:val="18"/>
                <w:szCs w:val="18"/>
              </w:rPr>
            </w:pPr>
          </w:p>
        </w:tc>
      </w:tr>
      <w:tr w14:paraId="1C02C7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6DE85E0A">
            <w:pPr>
              <w:jc w:val="center"/>
              <w:rPr>
                <w:rFonts w:hint="eastAsia" w:ascii="宋体" w:hAnsi="宋体" w:eastAsia="宋体" w:cs="宋体"/>
                <w:b/>
                <w:color w:val="auto"/>
                <w:sz w:val="18"/>
                <w:szCs w:val="18"/>
              </w:rPr>
            </w:pPr>
          </w:p>
        </w:tc>
        <w:tc>
          <w:tcPr>
            <w:tcW w:w="2016" w:type="dxa"/>
            <w:vMerge w:val="continue"/>
            <w:vAlign w:val="center"/>
          </w:tcPr>
          <w:p w14:paraId="68AFAB92">
            <w:pPr>
              <w:jc w:val="center"/>
              <w:rPr>
                <w:rFonts w:hint="eastAsia" w:ascii="宋体" w:hAnsi="宋体" w:eastAsia="宋体" w:cs="宋体"/>
                <w:b/>
                <w:color w:val="auto"/>
                <w:sz w:val="18"/>
                <w:szCs w:val="18"/>
              </w:rPr>
            </w:pPr>
          </w:p>
        </w:tc>
        <w:tc>
          <w:tcPr>
            <w:tcW w:w="3912" w:type="dxa"/>
            <w:vAlign w:val="center"/>
          </w:tcPr>
          <w:p w14:paraId="5B76616C">
            <w:pPr>
              <w:adjustRightInd w:val="0"/>
              <w:snapToGrid w:val="0"/>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中日语言学比较</w:t>
            </w:r>
          </w:p>
        </w:tc>
        <w:tc>
          <w:tcPr>
            <w:tcW w:w="1081" w:type="dxa"/>
            <w:vAlign w:val="center"/>
          </w:tcPr>
          <w:p w14:paraId="3ABA7460">
            <w:pPr>
              <w:rPr>
                <w:rFonts w:hint="eastAsia" w:ascii="宋体" w:hAnsi="宋体" w:eastAsia="宋体" w:cs="宋体"/>
                <w:color w:val="auto"/>
                <w:sz w:val="18"/>
                <w:szCs w:val="18"/>
              </w:rPr>
            </w:pPr>
            <w:r>
              <w:rPr>
                <w:rFonts w:hint="eastAsia" w:ascii="宋体" w:hAnsi="宋体" w:eastAsia="宋体" w:cs="宋体"/>
                <w:color w:val="auto"/>
                <w:sz w:val="18"/>
                <w:szCs w:val="18"/>
                <w:lang w:val="en-US" w:eastAsia="zh-CN"/>
                <w14:ligatures w14:val="none"/>
              </w:rPr>
              <w:t>ZS0507202</w:t>
            </w:r>
          </w:p>
        </w:tc>
        <w:tc>
          <w:tcPr>
            <w:tcW w:w="709" w:type="dxa"/>
            <w:vAlign w:val="center"/>
          </w:tcPr>
          <w:p w14:paraId="6D036F7E">
            <w:pPr>
              <w:jc w:val="center"/>
              <w:rPr>
                <w:rFonts w:hint="eastAsia" w:ascii="宋体" w:hAnsi="宋体" w:eastAsia="宋体" w:cs="宋体"/>
                <w:color w:val="auto"/>
                <w:sz w:val="18"/>
                <w:szCs w:val="18"/>
              </w:rPr>
            </w:pPr>
            <w:r>
              <w:rPr>
                <w:rFonts w:hint="eastAsia" w:ascii="宋体" w:hAnsi="宋体" w:eastAsia="宋体" w:cs="宋体"/>
                <w:color w:val="auto"/>
                <w:sz w:val="18"/>
                <w:szCs w:val="18"/>
                <w14:ligatures w14:val="none"/>
              </w:rPr>
              <w:t>2</w:t>
            </w:r>
          </w:p>
        </w:tc>
        <w:tc>
          <w:tcPr>
            <w:tcW w:w="709" w:type="dxa"/>
            <w:vAlign w:val="center"/>
          </w:tcPr>
          <w:p w14:paraId="7A19C508">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p>
        </w:tc>
        <w:tc>
          <w:tcPr>
            <w:tcW w:w="1146" w:type="dxa"/>
            <w:vMerge w:val="continue"/>
            <w:vAlign w:val="center"/>
          </w:tcPr>
          <w:p w14:paraId="79E8E434">
            <w:pPr>
              <w:jc w:val="center"/>
              <w:rPr>
                <w:rFonts w:hint="eastAsia" w:ascii="宋体" w:hAnsi="宋体" w:eastAsia="宋体" w:cs="宋体"/>
                <w:color w:val="auto"/>
                <w:sz w:val="18"/>
                <w:szCs w:val="18"/>
              </w:rPr>
            </w:pPr>
          </w:p>
        </w:tc>
      </w:tr>
      <w:tr w14:paraId="60D280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29" w:type="dxa"/>
            <w:vMerge w:val="continue"/>
          </w:tcPr>
          <w:p w14:paraId="15A5D116">
            <w:pPr>
              <w:jc w:val="center"/>
              <w:rPr>
                <w:rFonts w:hint="eastAsia" w:ascii="宋体" w:hAnsi="宋体" w:eastAsia="宋体" w:cs="宋体"/>
                <w:b/>
                <w:color w:val="auto"/>
                <w:sz w:val="18"/>
                <w:szCs w:val="18"/>
                <w:lang w:val="en-US" w:eastAsia="zh-CN"/>
              </w:rPr>
            </w:pPr>
          </w:p>
        </w:tc>
        <w:tc>
          <w:tcPr>
            <w:tcW w:w="2016" w:type="dxa"/>
            <w:vMerge w:val="continue"/>
            <w:vAlign w:val="center"/>
          </w:tcPr>
          <w:p w14:paraId="73496163">
            <w:pPr>
              <w:jc w:val="center"/>
              <w:rPr>
                <w:rFonts w:hint="eastAsia" w:ascii="宋体" w:hAnsi="宋体" w:eastAsia="宋体" w:cs="宋体"/>
                <w:b/>
                <w:color w:val="auto"/>
                <w:sz w:val="18"/>
                <w:szCs w:val="18"/>
                <w:lang w:val="en-US"/>
              </w:rPr>
            </w:pPr>
          </w:p>
        </w:tc>
        <w:tc>
          <w:tcPr>
            <w:tcW w:w="3912" w:type="dxa"/>
            <w:shd w:val="clear" w:color="auto" w:fill="auto"/>
            <w:vAlign w:val="center"/>
          </w:tcPr>
          <w:p w14:paraId="52A30AC8">
            <w:pPr>
              <w:adjustRightInd w:val="0"/>
              <w:snapToGrid w:val="0"/>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日本大众文化史研究</w:t>
            </w:r>
          </w:p>
        </w:tc>
        <w:tc>
          <w:tcPr>
            <w:tcW w:w="1081" w:type="dxa"/>
            <w:shd w:val="clear" w:color="auto" w:fill="auto"/>
            <w:vAlign w:val="center"/>
          </w:tcPr>
          <w:p w14:paraId="72BF2E13">
            <w:pP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ZS0507203</w:t>
            </w:r>
          </w:p>
        </w:tc>
        <w:tc>
          <w:tcPr>
            <w:tcW w:w="709" w:type="dxa"/>
            <w:shd w:val="clear" w:color="auto" w:fill="auto"/>
            <w:vAlign w:val="center"/>
          </w:tcPr>
          <w:p w14:paraId="29A375E3">
            <w:pPr>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2</w:t>
            </w:r>
          </w:p>
        </w:tc>
        <w:tc>
          <w:tcPr>
            <w:tcW w:w="709" w:type="dxa"/>
            <w:shd w:val="clear" w:color="auto" w:fill="auto"/>
            <w:vAlign w:val="center"/>
          </w:tcPr>
          <w:p w14:paraId="47D4B1F3">
            <w:pPr>
              <w:jc w:val="cente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3E8CCC76">
            <w:pPr>
              <w:jc w:val="center"/>
              <w:rPr>
                <w:rFonts w:hint="eastAsia" w:ascii="宋体" w:hAnsi="宋体" w:eastAsia="宋体" w:cs="宋体"/>
                <w:color w:val="auto"/>
                <w:sz w:val="18"/>
                <w:szCs w:val="18"/>
                <w:lang w:val="en-US"/>
              </w:rPr>
            </w:pPr>
          </w:p>
        </w:tc>
      </w:tr>
      <w:tr w14:paraId="655589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trPr>
        <w:tc>
          <w:tcPr>
            <w:tcW w:w="529" w:type="dxa"/>
            <w:vMerge w:val="continue"/>
          </w:tcPr>
          <w:p w14:paraId="31470E10">
            <w:pPr>
              <w:jc w:val="center"/>
              <w:rPr>
                <w:rFonts w:hint="eastAsia" w:ascii="宋体" w:hAnsi="宋体" w:eastAsia="宋体" w:cs="宋体"/>
                <w:b/>
                <w:color w:val="auto"/>
                <w:sz w:val="18"/>
                <w:szCs w:val="18"/>
              </w:rPr>
            </w:pPr>
          </w:p>
        </w:tc>
        <w:tc>
          <w:tcPr>
            <w:tcW w:w="2016" w:type="dxa"/>
            <w:vMerge w:val="continue"/>
            <w:vAlign w:val="center"/>
          </w:tcPr>
          <w:p w14:paraId="69F032A2">
            <w:pPr>
              <w:jc w:val="center"/>
              <w:rPr>
                <w:rFonts w:hint="eastAsia" w:ascii="宋体" w:hAnsi="宋体" w:eastAsia="宋体" w:cs="宋体"/>
                <w:b/>
                <w:color w:val="auto"/>
                <w:sz w:val="18"/>
                <w:szCs w:val="18"/>
              </w:rPr>
            </w:pPr>
          </w:p>
        </w:tc>
        <w:tc>
          <w:tcPr>
            <w:tcW w:w="3912" w:type="dxa"/>
            <w:shd w:val="clear" w:color="auto" w:fill="auto"/>
            <w:vAlign w:val="center"/>
          </w:tcPr>
          <w:p w14:paraId="31A09498">
            <w:pPr>
              <w:adjustRightInd w:val="0"/>
              <w:snapToGrid w:val="0"/>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sz w:val="18"/>
                <w:szCs w:val="18"/>
                <w14:ligatures w14:val="none"/>
              </w:rPr>
              <w:t>日本近代文献翻译</w:t>
            </w:r>
          </w:p>
        </w:tc>
        <w:tc>
          <w:tcPr>
            <w:tcW w:w="1081" w:type="dxa"/>
            <w:shd w:val="clear" w:color="auto" w:fill="auto"/>
            <w:vAlign w:val="center"/>
          </w:tcPr>
          <w:p w14:paraId="478BE0D0">
            <w:pPr>
              <w:rPr>
                <w:rFonts w:hint="default" w:ascii="宋体" w:hAnsi="宋体" w:eastAsia="宋体" w:cs="宋体"/>
                <w:i/>
                <w:color w:val="auto"/>
                <w:kern w:val="2"/>
                <w:sz w:val="18"/>
                <w:szCs w:val="18"/>
                <w:lang w:val="en-US" w:eastAsia="zh-CN" w:bidi="ar-SA"/>
                <w14:ligatures w14:val="none"/>
              </w:rPr>
            </w:pPr>
            <w:r>
              <w:rPr>
                <w:rFonts w:hint="eastAsia" w:ascii="宋体" w:hAnsi="宋体" w:eastAsia="宋体" w:cs="宋体"/>
                <w:color w:val="auto"/>
                <w:sz w:val="18"/>
                <w:szCs w:val="18"/>
                <w:lang w:val="en-US" w:eastAsia="zh-CN"/>
                <w14:ligatures w14:val="none"/>
              </w:rPr>
              <w:t>ZS0507204</w:t>
            </w:r>
          </w:p>
        </w:tc>
        <w:tc>
          <w:tcPr>
            <w:tcW w:w="709" w:type="dxa"/>
            <w:shd w:val="clear" w:color="auto" w:fill="auto"/>
            <w:vAlign w:val="center"/>
          </w:tcPr>
          <w:p w14:paraId="71F023D4">
            <w:pPr>
              <w:jc w:val="center"/>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sz w:val="18"/>
                <w:szCs w:val="18"/>
                <w14:ligatures w14:val="none"/>
              </w:rPr>
              <w:t>2</w:t>
            </w:r>
          </w:p>
        </w:tc>
        <w:tc>
          <w:tcPr>
            <w:tcW w:w="709" w:type="dxa"/>
            <w:shd w:val="clear" w:color="auto" w:fill="auto"/>
            <w:vAlign w:val="center"/>
          </w:tcPr>
          <w:p w14:paraId="14B1665B">
            <w:pPr>
              <w:jc w:val="center"/>
              <w:rPr>
                <w:rFonts w:hint="default"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3</w:t>
            </w:r>
          </w:p>
        </w:tc>
        <w:tc>
          <w:tcPr>
            <w:tcW w:w="1146" w:type="dxa"/>
            <w:vMerge w:val="continue"/>
            <w:vAlign w:val="center"/>
          </w:tcPr>
          <w:p w14:paraId="729829A6">
            <w:pPr>
              <w:jc w:val="center"/>
              <w:rPr>
                <w:rFonts w:hint="eastAsia" w:ascii="宋体" w:hAnsi="宋体" w:eastAsia="宋体" w:cs="宋体"/>
                <w:color w:val="auto"/>
                <w:sz w:val="18"/>
                <w:szCs w:val="18"/>
              </w:rPr>
            </w:pPr>
          </w:p>
        </w:tc>
      </w:tr>
      <w:tr w14:paraId="6E7E33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7" w:hRule="atLeast"/>
        </w:trPr>
        <w:tc>
          <w:tcPr>
            <w:tcW w:w="529" w:type="dxa"/>
            <w:vMerge w:val="continue"/>
          </w:tcPr>
          <w:p w14:paraId="67562767">
            <w:pPr>
              <w:jc w:val="center"/>
              <w:rPr>
                <w:rFonts w:hint="eastAsia" w:ascii="宋体" w:hAnsi="宋体" w:eastAsia="宋体" w:cs="宋体"/>
                <w:b/>
                <w:color w:val="auto"/>
                <w:sz w:val="18"/>
                <w:szCs w:val="18"/>
              </w:rPr>
            </w:pPr>
          </w:p>
        </w:tc>
        <w:tc>
          <w:tcPr>
            <w:tcW w:w="2016" w:type="dxa"/>
            <w:vMerge w:val="continue"/>
            <w:vAlign w:val="center"/>
          </w:tcPr>
          <w:p w14:paraId="4860760B">
            <w:pPr>
              <w:jc w:val="center"/>
              <w:rPr>
                <w:rFonts w:hint="eastAsia" w:ascii="宋体" w:hAnsi="宋体" w:eastAsia="宋体" w:cs="宋体"/>
                <w:b/>
                <w:color w:val="auto"/>
                <w:sz w:val="18"/>
                <w:szCs w:val="18"/>
              </w:rPr>
            </w:pPr>
          </w:p>
        </w:tc>
        <w:tc>
          <w:tcPr>
            <w:tcW w:w="3912" w:type="dxa"/>
            <w:shd w:val="clear" w:color="auto" w:fill="auto"/>
            <w:vAlign w:val="center"/>
          </w:tcPr>
          <w:p w14:paraId="0C8A75A5">
            <w:pPr>
              <w:adjustRightInd w:val="0"/>
              <w:snapToGrid w:val="0"/>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sz w:val="18"/>
                <w:szCs w:val="18"/>
                <w14:ligatures w14:val="none"/>
              </w:rPr>
              <w:t>中国现当代文学日译史研究</w:t>
            </w:r>
          </w:p>
        </w:tc>
        <w:tc>
          <w:tcPr>
            <w:tcW w:w="1081" w:type="dxa"/>
            <w:shd w:val="clear" w:color="auto" w:fill="auto"/>
            <w:vAlign w:val="center"/>
          </w:tcPr>
          <w:p w14:paraId="6322C462">
            <w:pPr>
              <w:rPr>
                <w:rFonts w:hint="default" w:ascii="宋体" w:hAnsi="宋体" w:eastAsia="宋体" w:cs="宋体"/>
                <w:i/>
                <w:color w:val="auto"/>
                <w:kern w:val="2"/>
                <w:sz w:val="18"/>
                <w:szCs w:val="18"/>
                <w:lang w:val="en-US" w:eastAsia="zh-CN" w:bidi="ar-SA"/>
                <w14:ligatures w14:val="none"/>
              </w:rPr>
            </w:pPr>
            <w:r>
              <w:rPr>
                <w:rFonts w:hint="eastAsia" w:ascii="宋体" w:hAnsi="宋体" w:eastAsia="宋体" w:cs="宋体"/>
                <w:color w:val="auto"/>
                <w:sz w:val="18"/>
                <w:szCs w:val="18"/>
                <w:lang w:val="en-US" w:eastAsia="zh-CN"/>
                <w14:ligatures w14:val="none"/>
              </w:rPr>
              <w:t>ZS0507205</w:t>
            </w:r>
          </w:p>
        </w:tc>
        <w:tc>
          <w:tcPr>
            <w:tcW w:w="709" w:type="dxa"/>
            <w:shd w:val="clear" w:color="auto" w:fill="auto"/>
            <w:vAlign w:val="center"/>
          </w:tcPr>
          <w:p w14:paraId="000D2D7C">
            <w:pPr>
              <w:jc w:val="center"/>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sz w:val="18"/>
                <w:szCs w:val="18"/>
                <w14:ligatures w14:val="none"/>
              </w:rPr>
              <w:t>2</w:t>
            </w:r>
          </w:p>
        </w:tc>
        <w:tc>
          <w:tcPr>
            <w:tcW w:w="709" w:type="dxa"/>
            <w:shd w:val="clear" w:color="auto" w:fill="auto"/>
            <w:vAlign w:val="center"/>
          </w:tcPr>
          <w:p w14:paraId="05906A54">
            <w:pPr>
              <w:jc w:val="center"/>
              <w:rPr>
                <w:rFonts w:hint="default"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3</w:t>
            </w:r>
          </w:p>
        </w:tc>
        <w:tc>
          <w:tcPr>
            <w:tcW w:w="1146" w:type="dxa"/>
            <w:vMerge w:val="continue"/>
            <w:vAlign w:val="center"/>
          </w:tcPr>
          <w:p w14:paraId="195F3163">
            <w:pPr>
              <w:jc w:val="center"/>
              <w:rPr>
                <w:rFonts w:hint="eastAsia" w:ascii="宋体" w:hAnsi="宋体" w:eastAsia="宋体" w:cs="宋体"/>
                <w:color w:val="auto"/>
                <w:sz w:val="18"/>
                <w:szCs w:val="18"/>
              </w:rPr>
            </w:pPr>
          </w:p>
        </w:tc>
      </w:tr>
      <w:tr w14:paraId="5E08D2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233CB4BF">
            <w:pPr>
              <w:jc w:val="center"/>
              <w:rPr>
                <w:rFonts w:hint="eastAsia" w:ascii="宋体" w:hAnsi="宋体" w:eastAsia="宋体" w:cs="宋体"/>
                <w:b/>
                <w:color w:val="auto"/>
                <w:sz w:val="18"/>
                <w:szCs w:val="18"/>
              </w:rPr>
            </w:pPr>
          </w:p>
        </w:tc>
        <w:tc>
          <w:tcPr>
            <w:tcW w:w="2016" w:type="dxa"/>
            <w:vMerge w:val="continue"/>
            <w:vAlign w:val="center"/>
          </w:tcPr>
          <w:p w14:paraId="3CFF555C">
            <w:pPr>
              <w:jc w:val="center"/>
              <w:rPr>
                <w:rFonts w:hint="eastAsia" w:ascii="宋体" w:hAnsi="宋体" w:eastAsia="宋体" w:cs="宋体"/>
                <w:b/>
                <w:color w:val="auto"/>
                <w:sz w:val="18"/>
                <w:szCs w:val="18"/>
              </w:rPr>
            </w:pPr>
          </w:p>
        </w:tc>
        <w:tc>
          <w:tcPr>
            <w:tcW w:w="3912" w:type="dxa"/>
            <w:shd w:val="clear" w:color="auto" w:fill="auto"/>
            <w:vAlign w:val="center"/>
          </w:tcPr>
          <w:p w14:paraId="4CF116B6">
            <w:pPr>
              <w:adjustRightInd w:val="0"/>
              <w:snapToGrid w:val="0"/>
              <w:rPr>
                <w:rFonts w:hint="eastAsia" w:ascii="宋体" w:hAnsi="宋体" w:eastAsia="宋体" w:cs="宋体"/>
                <w:color w:val="auto"/>
                <w:sz w:val="18"/>
                <w:szCs w:val="18"/>
                <w14:ligatures w14:val="none"/>
              </w:rPr>
            </w:pPr>
            <w:r>
              <w:rPr>
                <w:rFonts w:hint="eastAsia" w:ascii="宋体" w:hAnsi="宋体" w:eastAsia="宋体" w:cs="宋体"/>
                <w:color w:val="auto"/>
                <w:sz w:val="18"/>
                <w:szCs w:val="18"/>
                <w14:ligatures w14:val="none"/>
              </w:rPr>
              <w:t>中日关系文献翻译</w:t>
            </w:r>
          </w:p>
        </w:tc>
        <w:tc>
          <w:tcPr>
            <w:tcW w:w="1081" w:type="dxa"/>
            <w:shd w:val="clear" w:color="auto" w:fill="auto"/>
            <w:vAlign w:val="center"/>
          </w:tcPr>
          <w:p w14:paraId="1611581D">
            <w:pP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ZS0507206</w:t>
            </w:r>
          </w:p>
        </w:tc>
        <w:tc>
          <w:tcPr>
            <w:tcW w:w="709" w:type="dxa"/>
            <w:shd w:val="clear" w:color="auto" w:fill="auto"/>
            <w:vAlign w:val="center"/>
          </w:tcPr>
          <w:p w14:paraId="086139C0">
            <w:pPr>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2</w:t>
            </w:r>
          </w:p>
        </w:tc>
        <w:tc>
          <w:tcPr>
            <w:tcW w:w="709" w:type="dxa"/>
            <w:shd w:val="clear" w:color="auto" w:fill="auto"/>
            <w:vAlign w:val="center"/>
          </w:tcPr>
          <w:p w14:paraId="5A37A7D4">
            <w:pPr>
              <w:jc w:val="cente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7318FB78">
            <w:pPr>
              <w:jc w:val="center"/>
              <w:rPr>
                <w:rFonts w:hint="eastAsia" w:ascii="宋体" w:hAnsi="宋体" w:eastAsia="宋体" w:cs="宋体"/>
                <w:color w:val="auto"/>
                <w:sz w:val="18"/>
                <w:szCs w:val="18"/>
              </w:rPr>
            </w:pPr>
          </w:p>
        </w:tc>
      </w:tr>
      <w:tr w14:paraId="04AE02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038475CB">
            <w:pPr>
              <w:jc w:val="center"/>
              <w:rPr>
                <w:rFonts w:hint="eastAsia" w:ascii="宋体" w:hAnsi="宋体" w:eastAsia="宋体" w:cs="宋体"/>
                <w:b/>
                <w:color w:val="auto"/>
                <w:sz w:val="18"/>
                <w:szCs w:val="18"/>
              </w:rPr>
            </w:pPr>
          </w:p>
        </w:tc>
        <w:tc>
          <w:tcPr>
            <w:tcW w:w="2016" w:type="dxa"/>
            <w:vMerge w:val="continue"/>
            <w:vAlign w:val="center"/>
          </w:tcPr>
          <w:p w14:paraId="0A7A8BB5">
            <w:pPr>
              <w:jc w:val="center"/>
              <w:rPr>
                <w:rFonts w:hint="eastAsia" w:ascii="宋体" w:hAnsi="宋体" w:eastAsia="宋体" w:cs="宋体"/>
                <w:b/>
                <w:color w:val="auto"/>
                <w:sz w:val="18"/>
                <w:szCs w:val="18"/>
              </w:rPr>
            </w:pPr>
          </w:p>
        </w:tc>
        <w:tc>
          <w:tcPr>
            <w:tcW w:w="3912" w:type="dxa"/>
            <w:shd w:val="clear" w:color="auto" w:fill="auto"/>
            <w:vAlign w:val="center"/>
          </w:tcPr>
          <w:p w14:paraId="4BE1F49F">
            <w:pPr>
              <w:adjustRightInd w:val="0"/>
              <w:snapToGrid w:val="0"/>
              <w:rPr>
                <w:rFonts w:hint="eastAsia" w:ascii="宋体" w:hAnsi="宋体" w:eastAsia="宋体" w:cs="宋体"/>
                <w:color w:val="auto"/>
                <w:sz w:val="18"/>
                <w:szCs w:val="18"/>
                <w14:ligatures w14:val="none"/>
              </w:rPr>
            </w:pPr>
            <w:r>
              <w:rPr>
                <w:rFonts w:hint="eastAsia" w:ascii="宋体" w:hAnsi="宋体" w:eastAsia="宋体" w:cs="宋体"/>
                <w:color w:val="auto"/>
                <w:sz w:val="18"/>
                <w:szCs w:val="18"/>
                <w14:ligatures w14:val="none"/>
              </w:rPr>
              <w:t>中国典籍外译</w:t>
            </w:r>
          </w:p>
        </w:tc>
        <w:tc>
          <w:tcPr>
            <w:tcW w:w="1081" w:type="dxa"/>
            <w:shd w:val="clear" w:color="auto" w:fill="auto"/>
            <w:vAlign w:val="center"/>
          </w:tcPr>
          <w:p w14:paraId="7832FE8E">
            <w:pP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ZS0507207</w:t>
            </w:r>
          </w:p>
        </w:tc>
        <w:tc>
          <w:tcPr>
            <w:tcW w:w="709" w:type="dxa"/>
            <w:shd w:val="clear" w:color="auto" w:fill="auto"/>
            <w:vAlign w:val="center"/>
          </w:tcPr>
          <w:p w14:paraId="54ECEC3A">
            <w:pPr>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2</w:t>
            </w:r>
          </w:p>
        </w:tc>
        <w:tc>
          <w:tcPr>
            <w:tcW w:w="709" w:type="dxa"/>
            <w:shd w:val="clear" w:color="auto" w:fill="auto"/>
            <w:vAlign w:val="center"/>
          </w:tcPr>
          <w:p w14:paraId="1C55FD43">
            <w:pPr>
              <w:jc w:val="cente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7EA6251A">
            <w:pPr>
              <w:jc w:val="center"/>
              <w:rPr>
                <w:rFonts w:hint="eastAsia" w:ascii="宋体" w:hAnsi="宋体" w:eastAsia="宋体" w:cs="宋体"/>
                <w:color w:val="auto"/>
                <w:sz w:val="18"/>
                <w:szCs w:val="18"/>
              </w:rPr>
            </w:pPr>
          </w:p>
        </w:tc>
      </w:tr>
      <w:tr w14:paraId="5AE56B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00803111">
            <w:pPr>
              <w:jc w:val="center"/>
              <w:rPr>
                <w:rFonts w:hint="eastAsia" w:ascii="宋体" w:hAnsi="宋体" w:eastAsia="宋体" w:cs="宋体"/>
                <w:b/>
                <w:color w:val="auto"/>
                <w:sz w:val="18"/>
                <w:szCs w:val="18"/>
              </w:rPr>
            </w:pPr>
          </w:p>
        </w:tc>
        <w:tc>
          <w:tcPr>
            <w:tcW w:w="2016" w:type="dxa"/>
            <w:vMerge w:val="continue"/>
            <w:vAlign w:val="center"/>
          </w:tcPr>
          <w:p w14:paraId="509050E1">
            <w:pPr>
              <w:jc w:val="center"/>
              <w:rPr>
                <w:rFonts w:hint="eastAsia" w:ascii="宋体" w:hAnsi="宋体" w:eastAsia="宋体" w:cs="宋体"/>
                <w:b/>
                <w:color w:val="auto"/>
                <w:sz w:val="18"/>
                <w:szCs w:val="18"/>
              </w:rPr>
            </w:pPr>
          </w:p>
        </w:tc>
        <w:tc>
          <w:tcPr>
            <w:tcW w:w="3912" w:type="dxa"/>
            <w:shd w:val="clear" w:color="auto" w:fill="auto"/>
            <w:vAlign w:val="center"/>
          </w:tcPr>
          <w:p w14:paraId="75172A0E">
            <w:pPr>
              <w:adjustRightInd w:val="0"/>
              <w:snapToGrid w:val="0"/>
              <w:rPr>
                <w:rFonts w:hint="eastAsia" w:ascii="宋体" w:hAnsi="宋体" w:eastAsia="宋体" w:cs="宋体"/>
                <w:color w:val="auto"/>
                <w:sz w:val="18"/>
                <w:szCs w:val="18"/>
                <w14:ligatures w14:val="none"/>
              </w:rPr>
            </w:pPr>
            <w:r>
              <w:rPr>
                <w:rFonts w:hint="eastAsia" w:ascii="宋体" w:hAnsi="宋体" w:eastAsia="宋体" w:cs="宋体"/>
                <w:color w:val="auto"/>
                <w:sz w:val="18"/>
                <w:szCs w:val="18"/>
                <w14:ligatures w14:val="none"/>
              </w:rPr>
              <w:t>东北亚历史与文化研究</w:t>
            </w:r>
          </w:p>
        </w:tc>
        <w:tc>
          <w:tcPr>
            <w:tcW w:w="1081" w:type="dxa"/>
            <w:shd w:val="clear" w:color="auto" w:fill="auto"/>
            <w:vAlign w:val="center"/>
          </w:tcPr>
          <w:p w14:paraId="01F846D6">
            <w:pP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ZS0507208</w:t>
            </w:r>
          </w:p>
        </w:tc>
        <w:tc>
          <w:tcPr>
            <w:tcW w:w="709" w:type="dxa"/>
            <w:shd w:val="clear" w:color="auto" w:fill="auto"/>
            <w:vAlign w:val="center"/>
          </w:tcPr>
          <w:p w14:paraId="3B059969">
            <w:pPr>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2</w:t>
            </w:r>
          </w:p>
        </w:tc>
        <w:tc>
          <w:tcPr>
            <w:tcW w:w="709" w:type="dxa"/>
            <w:shd w:val="clear" w:color="auto" w:fill="auto"/>
            <w:vAlign w:val="center"/>
          </w:tcPr>
          <w:p w14:paraId="0FCAEC17">
            <w:pPr>
              <w:jc w:val="center"/>
              <w:rPr>
                <w:rFonts w:hint="default"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79BD4549">
            <w:pPr>
              <w:jc w:val="center"/>
              <w:rPr>
                <w:rFonts w:hint="eastAsia" w:ascii="宋体" w:hAnsi="宋体" w:eastAsia="宋体" w:cs="宋体"/>
                <w:color w:val="auto"/>
                <w:sz w:val="18"/>
                <w:szCs w:val="18"/>
              </w:rPr>
            </w:pPr>
          </w:p>
        </w:tc>
      </w:tr>
      <w:tr w14:paraId="1A9C0A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58079BF2">
            <w:pPr>
              <w:jc w:val="center"/>
              <w:rPr>
                <w:rFonts w:hint="eastAsia" w:ascii="宋体" w:hAnsi="宋体" w:eastAsia="宋体" w:cs="宋体"/>
                <w:b/>
                <w:color w:val="auto"/>
                <w:sz w:val="18"/>
                <w:szCs w:val="18"/>
              </w:rPr>
            </w:pPr>
          </w:p>
        </w:tc>
        <w:tc>
          <w:tcPr>
            <w:tcW w:w="2016" w:type="dxa"/>
            <w:vMerge w:val="continue"/>
            <w:vAlign w:val="center"/>
          </w:tcPr>
          <w:p w14:paraId="099B3DC3">
            <w:pPr>
              <w:jc w:val="center"/>
              <w:rPr>
                <w:rFonts w:hint="eastAsia" w:ascii="宋体" w:hAnsi="宋体" w:eastAsia="宋体" w:cs="宋体"/>
                <w:b/>
                <w:color w:val="auto"/>
                <w:sz w:val="18"/>
                <w:szCs w:val="18"/>
              </w:rPr>
            </w:pPr>
          </w:p>
        </w:tc>
        <w:tc>
          <w:tcPr>
            <w:tcW w:w="3912" w:type="dxa"/>
            <w:shd w:val="clear" w:color="auto" w:fill="auto"/>
            <w:vAlign w:val="center"/>
          </w:tcPr>
          <w:p w14:paraId="33315042">
            <w:pPr>
              <w:adjustRightInd w:val="0"/>
              <w:snapToGrid w:val="0"/>
              <w:rPr>
                <w:rFonts w:hint="eastAsia" w:ascii="宋体" w:hAnsi="宋体" w:eastAsia="宋体" w:cs="宋体"/>
                <w:color w:val="auto"/>
                <w:sz w:val="18"/>
                <w:szCs w:val="18"/>
                <w14:ligatures w14:val="none"/>
              </w:rPr>
            </w:pPr>
            <w:r>
              <w:rPr>
                <w:rFonts w:hint="eastAsia" w:ascii="宋体" w:hAnsi="宋体" w:eastAsia="宋体" w:cs="宋体"/>
                <w:color w:val="auto"/>
                <w:sz w:val="18"/>
                <w:szCs w:val="18"/>
                <w:lang w:val="en-US" w:eastAsia="zh-CN"/>
                <w14:ligatures w14:val="none"/>
              </w:rPr>
              <w:t>人工智能与译后编辑</w:t>
            </w:r>
          </w:p>
        </w:tc>
        <w:tc>
          <w:tcPr>
            <w:tcW w:w="1081" w:type="dxa"/>
            <w:shd w:val="clear" w:color="auto" w:fill="auto"/>
            <w:vAlign w:val="center"/>
          </w:tcPr>
          <w:p w14:paraId="10FBEB88">
            <w:pPr>
              <w:adjustRightInd w:val="0"/>
              <w:snapToGrid w:val="0"/>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14:ligatures w14:val="none"/>
              </w:rPr>
              <w:t>ZS0505</w:t>
            </w:r>
            <w:r>
              <w:rPr>
                <w:rFonts w:hint="eastAsia" w:ascii="宋体" w:hAnsi="宋体" w:eastAsia="宋体" w:cs="宋体"/>
                <w:color w:val="auto"/>
                <w:sz w:val="18"/>
                <w:szCs w:val="18"/>
                <w:lang w:val="en-US" w:eastAsia="zh-CN"/>
                <w14:ligatures w14:val="none"/>
              </w:rPr>
              <w:t>103</w:t>
            </w:r>
          </w:p>
        </w:tc>
        <w:tc>
          <w:tcPr>
            <w:tcW w:w="709" w:type="dxa"/>
            <w:shd w:val="clear" w:color="auto" w:fill="auto"/>
            <w:vAlign w:val="center"/>
          </w:tcPr>
          <w:p w14:paraId="10ACB0F9">
            <w:pPr>
              <w:adjustRightInd w:val="0"/>
              <w:snapToGrid w:val="0"/>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14:ligatures w14:val="none"/>
              </w:rPr>
              <w:t>2</w:t>
            </w:r>
          </w:p>
        </w:tc>
        <w:tc>
          <w:tcPr>
            <w:tcW w:w="709" w:type="dxa"/>
            <w:shd w:val="clear" w:color="auto" w:fill="auto"/>
            <w:vAlign w:val="center"/>
          </w:tcPr>
          <w:p w14:paraId="43FEC0EA">
            <w:pPr>
              <w:adjustRightInd w:val="0"/>
              <w:snapToGrid w:val="0"/>
              <w:jc w:val="center"/>
              <w:rPr>
                <w:rFonts w:hint="eastAsia" w:ascii="宋体" w:hAnsi="宋体" w:eastAsia="宋体" w:cs="宋体"/>
                <w:color w:val="auto"/>
                <w:sz w:val="18"/>
                <w:szCs w:val="18"/>
                <w:lang w:val="en-US" w:eastAsia="zh-CN"/>
                <w14:ligatures w14:val="none"/>
              </w:rPr>
            </w:pPr>
            <w:r>
              <w:rPr>
                <w:rFonts w:hint="eastAsia" w:ascii="宋体" w:hAnsi="宋体" w:eastAsia="宋体" w:cs="宋体"/>
                <w:color w:val="auto"/>
                <w:sz w:val="18"/>
                <w:szCs w:val="18"/>
                <w:lang w:val="en-US" w:eastAsia="zh-CN"/>
                <w14:ligatures w14:val="none"/>
              </w:rPr>
              <w:t>3</w:t>
            </w:r>
          </w:p>
        </w:tc>
        <w:tc>
          <w:tcPr>
            <w:tcW w:w="1146" w:type="dxa"/>
            <w:vMerge w:val="continue"/>
            <w:vAlign w:val="center"/>
          </w:tcPr>
          <w:p w14:paraId="15004E44">
            <w:pPr>
              <w:jc w:val="center"/>
              <w:rPr>
                <w:rFonts w:hint="eastAsia" w:ascii="宋体" w:hAnsi="宋体" w:eastAsia="宋体" w:cs="宋体"/>
                <w:color w:val="auto"/>
                <w:sz w:val="18"/>
                <w:szCs w:val="18"/>
              </w:rPr>
            </w:pPr>
          </w:p>
        </w:tc>
      </w:tr>
      <w:tr w14:paraId="606FC7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restart"/>
            <w:vAlign w:val="center"/>
          </w:tcPr>
          <w:p w14:paraId="5D6CEAE7">
            <w:pPr>
              <w:jc w:val="center"/>
              <w:rPr>
                <w:rFonts w:hint="eastAsia" w:ascii="宋体" w:hAnsi="宋体" w:eastAsia="宋体" w:cs="宋体"/>
                <w:b/>
                <w:color w:val="auto"/>
                <w:sz w:val="18"/>
                <w:szCs w:val="18"/>
              </w:rPr>
            </w:pPr>
            <w:r>
              <w:rPr>
                <w:rFonts w:hint="eastAsia" w:ascii="宋体" w:hAnsi="宋体" w:eastAsia="宋体" w:cs="宋体"/>
                <w:b/>
                <w:color w:val="auto"/>
                <w:sz w:val="18"/>
                <w:szCs w:val="18"/>
              </w:rPr>
              <w:t>必修环节</w:t>
            </w:r>
          </w:p>
          <w:p w14:paraId="678D1008">
            <w:pPr>
              <w:jc w:val="center"/>
              <w:rPr>
                <w:rFonts w:hint="eastAsia" w:ascii="宋体" w:hAnsi="宋体" w:eastAsia="宋体" w:cs="宋体"/>
                <w:b/>
                <w:color w:val="auto"/>
                <w:sz w:val="18"/>
                <w:szCs w:val="18"/>
                <w:lang w:val="en-US" w:eastAsia="zh-CN"/>
              </w:rPr>
            </w:pPr>
          </w:p>
        </w:tc>
        <w:tc>
          <w:tcPr>
            <w:tcW w:w="2016" w:type="dxa"/>
            <w:vMerge w:val="restart"/>
            <w:vAlign w:val="center"/>
          </w:tcPr>
          <w:p w14:paraId="4856AC31">
            <w:pPr>
              <w:jc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素质拓展</w:t>
            </w:r>
          </w:p>
          <w:p w14:paraId="5BE8815D">
            <w:pPr>
              <w:jc w:val="center"/>
              <w:rPr>
                <w:rFonts w:hint="default" w:ascii="宋体" w:hAnsi="宋体" w:eastAsia="宋体" w:cs="宋体"/>
                <w:b/>
                <w:color w:val="auto"/>
                <w:sz w:val="18"/>
                <w:szCs w:val="18"/>
                <w:lang w:val="en-US" w:eastAsia="zh-CN"/>
              </w:rPr>
            </w:pPr>
            <w:r>
              <w:rPr>
                <w:rFonts w:hint="eastAsia"/>
                <w:b/>
                <w:color w:val="auto"/>
                <w:sz w:val="18"/>
                <w:szCs w:val="18"/>
                <w:lang w:eastAsia="zh-CN"/>
              </w:rPr>
              <w:t>（</w:t>
            </w:r>
            <w:r>
              <w:rPr>
                <w:rFonts w:hint="eastAsia"/>
                <w:b/>
                <w:bCs w:val="0"/>
                <w:color w:val="auto"/>
                <w:sz w:val="18"/>
                <w:szCs w:val="18"/>
                <w:lang w:val="en-US" w:eastAsia="zh-CN"/>
              </w:rPr>
              <w:t>1学分</w:t>
            </w:r>
            <w:r>
              <w:rPr>
                <w:rFonts w:hint="eastAsia"/>
                <w:b/>
                <w:color w:val="auto"/>
                <w:sz w:val="18"/>
                <w:szCs w:val="18"/>
                <w:lang w:eastAsia="zh-CN"/>
              </w:rPr>
              <w:t>）</w:t>
            </w:r>
          </w:p>
        </w:tc>
        <w:tc>
          <w:tcPr>
            <w:tcW w:w="3912" w:type="dxa"/>
            <w:shd w:val="clear" w:color="auto" w:fill="auto"/>
            <w:vAlign w:val="center"/>
          </w:tcPr>
          <w:p w14:paraId="777DE779">
            <w:pPr>
              <w:adjustRightInd w:val="0"/>
              <w:snapToGrid w:val="0"/>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入学教育</w:t>
            </w:r>
          </w:p>
        </w:tc>
        <w:tc>
          <w:tcPr>
            <w:tcW w:w="1081" w:type="dxa"/>
            <w:shd w:val="clear" w:color="auto" w:fill="auto"/>
            <w:vAlign w:val="center"/>
          </w:tcPr>
          <w:p w14:paraId="1DB7D084">
            <w:pPr>
              <w:rPr>
                <w:rFonts w:hint="eastAsia" w:ascii="宋体" w:hAnsi="宋体" w:eastAsia="宋体" w:cs="宋体"/>
                <w:i/>
                <w:color w:val="auto"/>
                <w:kern w:val="2"/>
                <w:sz w:val="18"/>
                <w:szCs w:val="18"/>
                <w:lang w:val="en-US" w:eastAsia="zh-CN" w:bidi="ar-SA"/>
                <w14:ligatures w14:val="none"/>
              </w:rPr>
            </w:pPr>
          </w:p>
        </w:tc>
        <w:tc>
          <w:tcPr>
            <w:tcW w:w="709" w:type="dxa"/>
            <w:shd w:val="clear" w:color="auto" w:fill="auto"/>
            <w:vAlign w:val="center"/>
          </w:tcPr>
          <w:p w14:paraId="1EB9CB0A">
            <w:pPr>
              <w:jc w:val="center"/>
              <w:rPr>
                <w:rFonts w:hint="eastAsia" w:ascii="宋体" w:hAnsi="宋体" w:eastAsia="宋体" w:cs="宋体"/>
                <w:color w:val="auto"/>
                <w:kern w:val="2"/>
                <w:sz w:val="18"/>
                <w:szCs w:val="18"/>
                <w:lang w:val="en-US" w:eastAsia="zh-CN" w:bidi="ar-SA"/>
                <w14:ligatures w14:val="none"/>
              </w:rPr>
            </w:pPr>
          </w:p>
        </w:tc>
        <w:tc>
          <w:tcPr>
            <w:tcW w:w="709" w:type="dxa"/>
            <w:shd w:val="clear" w:color="auto" w:fill="auto"/>
            <w:vAlign w:val="center"/>
          </w:tcPr>
          <w:p w14:paraId="609EB8F2">
            <w:pPr>
              <w:jc w:val="center"/>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1</w:t>
            </w:r>
          </w:p>
        </w:tc>
        <w:tc>
          <w:tcPr>
            <w:tcW w:w="1146" w:type="dxa"/>
            <w:vMerge w:val="restart"/>
            <w:shd w:val="clear" w:color="auto" w:fill="auto"/>
            <w:vAlign w:val="center"/>
          </w:tcPr>
          <w:p w14:paraId="25482CD8">
            <w:pPr>
              <w:jc w:val="center"/>
              <w:rPr>
                <w:rFonts w:hint="eastAsia" w:ascii="宋体" w:hAnsi="宋体" w:eastAsia="宋体" w:cs="宋体"/>
                <w:color w:val="auto"/>
                <w:sz w:val="18"/>
                <w:szCs w:val="18"/>
              </w:rPr>
            </w:pPr>
          </w:p>
        </w:tc>
      </w:tr>
      <w:tr w14:paraId="36CEBE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vAlign w:val="center"/>
          </w:tcPr>
          <w:p w14:paraId="515ED479">
            <w:pPr>
              <w:jc w:val="center"/>
              <w:rPr>
                <w:rFonts w:hint="eastAsia" w:ascii="宋体" w:hAnsi="宋体" w:eastAsia="宋体" w:cs="宋体"/>
                <w:b/>
                <w:color w:val="auto"/>
                <w:sz w:val="18"/>
                <w:szCs w:val="18"/>
              </w:rPr>
            </w:pPr>
          </w:p>
        </w:tc>
        <w:tc>
          <w:tcPr>
            <w:tcW w:w="2016" w:type="dxa"/>
            <w:vMerge w:val="continue"/>
            <w:vAlign w:val="center"/>
          </w:tcPr>
          <w:p w14:paraId="1FFC2E3A">
            <w:pPr>
              <w:jc w:val="center"/>
              <w:rPr>
                <w:rFonts w:hint="eastAsia" w:ascii="宋体" w:hAnsi="宋体" w:eastAsia="宋体" w:cs="宋体"/>
                <w:b/>
                <w:color w:val="auto"/>
                <w:sz w:val="18"/>
                <w:szCs w:val="18"/>
              </w:rPr>
            </w:pPr>
          </w:p>
        </w:tc>
        <w:tc>
          <w:tcPr>
            <w:tcW w:w="3912" w:type="dxa"/>
            <w:shd w:val="clear" w:color="auto" w:fill="auto"/>
            <w:vAlign w:val="center"/>
          </w:tcPr>
          <w:p w14:paraId="4642C809">
            <w:pPr>
              <w:adjustRightInd w:val="0"/>
              <w:snapToGrid w:val="0"/>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学术/实践活动</w:t>
            </w:r>
          </w:p>
        </w:tc>
        <w:tc>
          <w:tcPr>
            <w:tcW w:w="1081" w:type="dxa"/>
            <w:shd w:val="clear" w:color="auto" w:fill="auto"/>
            <w:vAlign w:val="center"/>
          </w:tcPr>
          <w:p w14:paraId="208798E6">
            <w:pPr>
              <w:rPr>
                <w:rFonts w:hint="default" w:ascii="宋体" w:hAnsi="宋体" w:eastAsia="宋体" w:cs="宋体"/>
                <w:i/>
                <w:color w:val="auto"/>
                <w:kern w:val="2"/>
                <w:sz w:val="18"/>
                <w:szCs w:val="18"/>
                <w:lang w:val="en-US" w:eastAsia="zh-CN" w:bidi="ar-SA"/>
                <w14:ligatures w14:val="none"/>
              </w:rPr>
            </w:pPr>
          </w:p>
        </w:tc>
        <w:tc>
          <w:tcPr>
            <w:tcW w:w="709" w:type="dxa"/>
            <w:shd w:val="clear" w:color="auto" w:fill="auto"/>
            <w:vAlign w:val="center"/>
          </w:tcPr>
          <w:p w14:paraId="08FAFFA8">
            <w:pPr>
              <w:jc w:val="center"/>
              <w:rPr>
                <w:rFonts w:hint="default"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1</w:t>
            </w:r>
          </w:p>
        </w:tc>
        <w:tc>
          <w:tcPr>
            <w:tcW w:w="709" w:type="dxa"/>
            <w:shd w:val="clear" w:color="auto" w:fill="auto"/>
            <w:vAlign w:val="center"/>
          </w:tcPr>
          <w:p w14:paraId="0DEEC158">
            <w:pPr>
              <w:jc w:val="center"/>
              <w:rPr>
                <w:rFonts w:hint="eastAsia" w:ascii="宋体" w:hAnsi="宋体" w:eastAsia="宋体" w:cs="宋体"/>
                <w:color w:val="auto"/>
                <w:kern w:val="2"/>
                <w:sz w:val="18"/>
                <w:szCs w:val="18"/>
                <w:lang w:val="en-US" w:eastAsia="zh-CN" w:bidi="ar-SA"/>
                <w14:ligatures w14:val="none"/>
              </w:rPr>
            </w:pPr>
            <w:r>
              <w:rPr>
                <w:rFonts w:hint="eastAsia" w:ascii="宋体" w:hAnsi="宋体" w:eastAsia="宋体" w:cs="宋体"/>
                <w:color w:val="auto"/>
                <w:kern w:val="2"/>
                <w:sz w:val="18"/>
                <w:szCs w:val="18"/>
                <w:lang w:val="en-US" w:eastAsia="zh-CN" w:bidi="ar-SA"/>
                <w14:ligatures w14:val="none"/>
              </w:rPr>
              <w:t>4</w:t>
            </w:r>
          </w:p>
        </w:tc>
        <w:tc>
          <w:tcPr>
            <w:tcW w:w="1146" w:type="dxa"/>
            <w:vMerge w:val="continue"/>
            <w:shd w:val="clear" w:color="auto" w:fill="auto"/>
            <w:vAlign w:val="center"/>
          </w:tcPr>
          <w:p w14:paraId="515AE1E9">
            <w:pPr>
              <w:jc w:val="center"/>
              <w:rPr>
                <w:ins w:id="0" w:author="Cusual Chen" w:date="2025-04-27T18:27:00Z"/>
                <w:rFonts w:hint="eastAsia" w:ascii="宋体" w:hAnsi="宋体" w:eastAsia="宋体" w:cs="宋体"/>
                <w:color w:val="auto"/>
                <w:kern w:val="2"/>
                <w:sz w:val="18"/>
                <w:szCs w:val="18"/>
                <w:lang w:val="en-US" w:eastAsia="zh-CN" w:bidi="ar-SA"/>
              </w:rPr>
            </w:pPr>
          </w:p>
        </w:tc>
      </w:tr>
      <w:tr w14:paraId="380C89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4EE44BC5">
            <w:pPr>
              <w:jc w:val="center"/>
              <w:rPr>
                <w:rFonts w:hint="eastAsia" w:ascii="宋体" w:hAnsi="宋体" w:eastAsia="宋体" w:cs="宋体"/>
                <w:b/>
                <w:color w:val="auto"/>
                <w:sz w:val="18"/>
                <w:szCs w:val="18"/>
              </w:rPr>
            </w:pPr>
          </w:p>
        </w:tc>
        <w:tc>
          <w:tcPr>
            <w:tcW w:w="2016" w:type="dxa"/>
            <w:vMerge w:val="restart"/>
            <w:vAlign w:val="center"/>
          </w:tcPr>
          <w:p w14:paraId="33AAE33A">
            <w:pPr>
              <w:jc w:val="center"/>
              <w:rPr>
                <w:rFonts w:hint="eastAsia" w:ascii="宋体" w:hAnsi="宋体" w:eastAsia="宋体" w:cs="宋体"/>
                <w:b/>
                <w:color w:val="auto"/>
                <w:sz w:val="18"/>
                <w:szCs w:val="18"/>
                <w:lang w:eastAsia="zh-CN"/>
              </w:rPr>
            </w:pPr>
            <w:r>
              <w:rPr>
                <w:rFonts w:hint="eastAsia" w:ascii="宋体" w:hAnsi="宋体" w:eastAsia="宋体" w:cs="宋体"/>
                <w:b/>
                <w:color w:val="auto"/>
                <w:sz w:val="18"/>
                <w:szCs w:val="18"/>
                <w:lang w:val="en-US" w:eastAsia="zh-CN"/>
              </w:rPr>
              <w:t>学术训练</w:t>
            </w:r>
          </w:p>
        </w:tc>
        <w:tc>
          <w:tcPr>
            <w:tcW w:w="3912" w:type="dxa"/>
            <w:vAlign w:val="center"/>
          </w:tcPr>
          <w:p w14:paraId="2CBA2DD5">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中期筛选</w:t>
            </w:r>
          </w:p>
        </w:tc>
        <w:tc>
          <w:tcPr>
            <w:tcW w:w="1081" w:type="dxa"/>
            <w:vAlign w:val="center"/>
          </w:tcPr>
          <w:p w14:paraId="02E5242C">
            <w:pPr>
              <w:jc w:val="center"/>
              <w:rPr>
                <w:rFonts w:hint="eastAsia" w:ascii="宋体" w:hAnsi="宋体" w:eastAsia="宋体" w:cs="宋体"/>
                <w:color w:val="auto"/>
                <w:sz w:val="18"/>
                <w:szCs w:val="18"/>
              </w:rPr>
            </w:pPr>
          </w:p>
        </w:tc>
        <w:tc>
          <w:tcPr>
            <w:tcW w:w="709" w:type="dxa"/>
            <w:vAlign w:val="center"/>
          </w:tcPr>
          <w:p w14:paraId="58491356">
            <w:pPr>
              <w:jc w:val="center"/>
              <w:rPr>
                <w:rFonts w:hint="eastAsia" w:ascii="宋体" w:hAnsi="宋体" w:eastAsia="宋体" w:cs="宋体"/>
                <w:color w:val="auto"/>
                <w:sz w:val="18"/>
                <w:szCs w:val="18"/>
              </w:rPr>
            </w:pPr>
          </w:p>
        </w:tc>
        <w:tc>
          <w:tcPr>
            <w:tcW w:w="709" w:type="dxa"/>
            <w:vAlign w:val="center"/>
          </w:tcPr>
          <w:p w14:paraId="7611F322">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w:t>
            </w:r>
          </w:p>
        </w:tc>
        <w:tc>
          <w:tcPr>
            <w:tcW w:w="1146" w:type="dxa"/>
            <w:vMerge w:val="restart"/>
            <w:vAlign w:val="center"/>
          </w:tcPr>
          <w:p w14:paraId="387A4ECE">
            <w:pPr>
              <w:jc w:val="center"/>
              <w:rPr>
                <w:rFonts w:hint="eastAsia" w:ascii="宋体" w:hAnsi="宋体" w:eastAsia="宋体" w:cs="宋体"/>
                <w:color w:val="auto"/>
                <w:sz w:val="18"/>
                <w:szCs w:val="18"/>
              </w:rPr>
            </w:pPr>
            <w:r>
              <w:rPr>
                <w:rFonts w:hint="eastAsia" w:ascii="宋体" w:hAnsi="宋体" w:eastAsia="宋体" w:cs="宋体"/>
                <w:color w:val="auto"/>
                <w:sz w:val="18"/>
                <w:szCs w:val="18"/>
              </w:rPr>
              <w:t>过程管理</w:t>
            </w:r>
          </w:p>
          <w:p w14:paraId="1923FEE2">
            <w:pPr>
              <w:jc w:val="center"/>
              <w:rPr>
                <w:rFonts w:hint="default"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无学分</w:t>
            </w:r>
          </w:p>
        </w:tc>
      </w:tr>
      <w:tr w14:paraId="043450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09FE3ED8">
            <w:pPr>
              <w:jc w:val="center"/>
              <w:rPr>
                <w:rFonts w:hint="eastAsia" w:ascii="宋体" w:hAnsi="宋体" w:eastAsia="宋体" w:cs="宋体"/>
                <w:b/>
                <w:color w:val="auto"/>
                <w:sz w:val="18"/>
                <w:szCs w:val="18"/>
              </w:rPr>
            </w:pPr>
          </w:p>
        </w:tc>
        <w:tc>
          <w:tcPr>
            <w:tcW w:w="2016" w:type="dxa"/>
            <w:vMerge w:val="continue"/>
            <w:vAlign w:val="center"/>
          </w:tcPr>
          <w:p w14:paraId="62A8F448">
            <w:pPr>
              <w:jc w:val="center"/>
              <w:rPr>
                <w:rFonts w:hint="eastAsia" w:ascii="宋体" w:hAnsi="宋体" w:eastAsia="宋体" w:cs="宋体"/>
                <w:b/>
                <w:color w:val="auto"/>
                <w:sz w:val="18"/>
                <w:szCs w:val="18"/>
                <w:lang w:eastAsia="zh-CN"/>
              </w:rPr>
            </w:pPr>
          </w:p>
        </w:tc>
        <w:tc>
          <w:tcPr>
            <w:tcW w:w="3912" w:type="dxa"/>
            <w:vAlign w:val="center"/>
          </w:tcPr>
          <w:p w14:paraId="4BA85833">
            <w:pPr>
              <w:rPr>
                <w:rFonts w:hint="eastAsia" w:ascii="宋体" w:hAnsi="宋体" w:eastAsia="宋体" w:cs="宋体"/>
                <w:color w:val="auto"/>
                <w:sz w:val="18"/>
                <w:szCs w:val="18"/>
              </w:rPr>
            </w:pPr>
            <w:r>
              <w:rPr>
                <w:rFonts w:hint="eastAsia" w:ascii="宋体" w:hAnsi="宋体" w:eastAsia="宋体" w:cs="宋体"/>
                <w:color w:val="auto"/>
                <w:sz w:val="18"/>
                <w:szCs w:val="18"/>
              </w:rPr>
              <w:t>论文开题</w:t>
            </w:r>
          </w:p>
        </w:tc>
        <w:tc>
          <w:tcPr>
            <w:tcW w:w="1081" w:type="dxa"/>
            <w:vAlign w:val="center"/>
          </w:tcPr>
          <w:p w14:paraId="0753EFA5">
            <w:pPr>
              <w:jc w:val="center"/>
              <w:rPr>
                <w:rFonts w:hint="eastAsia" w:ascii="宋体" w:hAnsi="宋体" w:eastAsia="宋体" w:cs="宋体"/>
                <w:color w:val="auto"/>
                <w:sz w:val="18"/>
                <w:szCs w:val="18"/>
              </w:rPr>
            </w:pPr>
          </w:p>
        </w:tc>
        <w:tc>
          <w:tcPr>
            <w:tcW w:w="709" w:type="dxa"/>
            <w:vAlign w:val="center"/>
          </w:tcPr>
          <w:p w14:paraId="40D4269E">
            <w:pPr>
              <w:jc w:val="center"/>
              <w:rPr>
                <w:rFonts w:hint="eastAsia" w:ascii="宋体" w:hAnsi="宋体" w:eastAsia="宋体" w:cs="宋体"/>
                <w:color w:val="auto"/>
                <w:sz w:val="18"/>
                <w:szCs w:val="18"/>
              </w:rPr>
            </w:pPr>
          </w:p>
        </w:tc>
        <w:tc>
          <w:tcPr>
            <w:tcW w:w="709" w:type="dxa"/>
            <w:vAlign w:val="center"/>
          </w:tcPr>
          <w:p w14:paraId="784C011B">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4</w:t>
            </w:r>
          </w:p>
        </w:tc>
        <w:tc>
          <w:tcPr>
            <w:tcW w:w="1146" w:type="dxa"/>
            <w:vMerge w:val="continue"/>
            <w:vAlign w:val="center"/>
          </w:tcPr>
          <w:p w14:paraId="0385CCFF">
            <w:pPr>
              <w:jc w:val="center"/>
              <w:rPr>
                <w:rFonts w:hint="eastAsia" w:ascii="宋体" w:hAnsi="宋体" w:eastAsia="宋体" w:cs="宋体"/>
                <w:color w:val="auto"/>
                <w:sz w:val="18"/>
                <w:szCs w:val="18"/>
              </w:rPr>
            </w:pPr>
          </w:p>
        </w:tc>
      </w:tr>
      <w:tr w14:paraId="7743E2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1E3B55D6">
            <w:pPr>
              <w:jc w:val="center"/>
              <w:rPr>
                <w:rFonts w:hint="eastAsia" w:ascii="宋体" w:hAnsi="宋体" w:eastAsia="宋体" w:cs="宋体"/>
                <w:b/>
                <w:color w:val="auto"/>
                <w:sz w:val="18"/>
                <w:szCs w:val="18"/>
              </w:rPr>
            </w:pPr>
          </w:p>
        </w:tc>
        <w:tc>
          <w:tcPr>
            <w:tcW w:w="2016" w:type="dxa"/>
            <w:vMerge w:val="continue"/>
            <w:vAlign w:val="center"/>
          </w:tcPr>
          <w:p w14:paraId="78B5C888">
            <w:pPr>
              <w:jc w:val="center"/>
              <w:rPr>
                <w:rFonts w:hint="eastAsia" w:ascii="宋体" w:hAnsi="宋体" w:eastAsia="宋体" w:cs="宋体"/>
                <w:b/>
                <w:color w:val="auto"/>
                <w:sz w:val="18"/>
                <w:szCs w:val="18"/>
                <w:lang w:val="en-US" w:eastAsia="zh-CN"/>
              </w:rPr>
            </w:pPr>
          </w:p>
        </w:tc>
        <w:tc>
          <w:tcPr>
            <w:tcW w:w="3912" w:type="dxa"/>
            <w:vAlign w:val="center"/>
          </w:tcPr>
          <w:p w14:paraId="29A163BF">
            <w:pP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论文中期进展报告</w:t>
            </w:r>
          </w:p>
        </w:tc>
        <w:tc>
          <w:tcPr>
            <w:tcW w:w="1081" w:type="dxa"/>
            <w:vAlign w:val="center"/>
          </w:tcPr>
          <w:p w14:paraId="5D3B1176">
            <w:pPr>
              <w:jc w:val="center"/>
              <w:rPr>
                <w:rFonts w:hint="eastAsia" w:ascii="宋体" w:hAnsi="宋体" w:eastAsia="宋体" w:cs="宋体"/>
                <w:color w:val="auto"/>
                <w:sz w:val="18"/>
                <w:szCs w:val="18"/>
              </w:rPr>
            </w:pPr>
          </w:p>
        </w:tc>
        <w:tc>
          <w:tcPr>
            <w:tcW w:w="709" w:type="dxa"/>
            <w:vAlign w:val="center"/>
          </w:tcPr>
          <w:p w14:paraId="6E790E72">
            <w:pPr>
              <w:jc w:val="center"/>
              <w:rPr>
                <w:rFonts w:hint="eastAsia" w:ascii="宋体" w:hAnsi="宋体" w:eastAsia="宋体" w:cs="宋体"/>
                <w:color w:val="auto"/>
                <w:sz w:val="18"/>
                <w:szCs w:val="18"/>
              </w:rPr>
            </w:pPr>
          </w:p>
        </w:tc>
        <w:tc>
          <w:tcPr>
            <w:tcW w:w="709" w:type="dxa"/>
            <w:vAlign w:val="center"/>
          </w:tcPr>
          <w:p w14:paraId="15720677">
            <w:pPr>
              <w:jc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5</w:t>
            </w:r>
          </w:p>
        </w:tc>
        <w:tc>
          <w:tcPr>
            <w:tcW w:w="1146" w:type="dxa"/>
            <w:vMerge w:val="continue"/>
            <w:vAlign w:val="center"/>
          </w:tcPr>
          <w:p w14:paraId="4BBCFA9D">
            <w:pPr>
              <w:jc w:val="center"/>
              <w:rPr>
                <w:rFonts w:hint="eastAsia" w:ascii="宋体" w:hAnsi="宋体" w:eastAsia="宋体" w:cs="宋体"/>
                <w:color w:val="auto"/>
                <w:sz w:val="18"/>
                <w:szCs w:val="18"/>
              </w:rPr>
            </w:pPr>
          </w:p>
        </w:tc>
      </w:tr>
      <w:tr w14:paraId="661CC7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292D61FC">
            <w:pPr>
              <w:rPr>
                <w:rFonts w:hint="eastAsia" w:ascii="宋体" w:hAnsi="宋体" w:eastAsia="宋体" w:cs="宋体"/>
                <w:b/>
                <w:color w:val="auto"/>
                <w:sz w:val="18"/>
                <w:szCs w:val="18"/>
              </w:rPr>
            </w:pPr>
          </w:p>
        </w:tc>
        <w:tc>
          <w:tcPr>
            <w:tcW w:w="2016" w:type="dxa"/>
            <w:vMerge w:val="continue"/>
            <w:vAlign w:val="center"/>
          </w:tcPr>
          <w:p w14:paraId="6B2C4628">
            <w:pPr>
              <w:jc w:val="center"/>
              <w:rPr>
                <w:rFonts w:hint="eastAsia" w:ascii="宋体" w:hAnsi="宋体" w:eastAsia="宋体" w:cs="宋体"/>
                <w:b/>
                <w:color w:val="auto"/>
                <w:sz w:val="18"/>
                <w:szCs w:val="18"/>
              </w:rPr>
            </w:pPr>
          </w:p>
        </w:tc>
        <w:tc>
          <w:tcPr>
            <w:tcW w:w="3912" w:type="dxa"/>
            <w:vAlign w:val="center"/>
          </w:tcPr>
          <w:p w14:paraId="6106FCB9">
            <w:pPr>
              <w:rPr>
                <w:rFonts w:hint="eastAsia" w:ascii="宋体" w:hAnsi="宋体" w:eastAsia="宋体" w:cs="宋体"/>
                <w:color w:val="auto"/>
                <w:sz w:val="18"/>
                <w:szCs w:val="18"/>
              </w:rPr>
            </w:pPr>
            <w:r>
              <w:rPr>
                <w:rFonts w:hint="eastAsia" w:ascii="宋体" w:hAnsi="宋体" w:eastAsia="宋体" w:cs="宋体"/>
                <w:color w:val="auto"/>
                <w:sz w:val="18"/>
                <w:szCs w:val="18"/>
              </w:rPr>
              <w:t>论文预答辩</w:t>
            </w:r>
          </w:p>
        </w:tc>
        <w:tc>
          <w:tcPr>
            <w:tcW w:w="1081" w:type="dxa"/>
            <w:vAlign w:val="center"/>
          </w:tcPr>
          <w:p w14:paraId="7050EF4D">
            <w:pPr>
              <w:jc w:val="center"/>
              <w:rPr>
                <w:rFonts w:hint="eastAsia" w:ascii="宋体" w:hAnsi="宋体" w:eastAsia="宋体" w:cs="宋体"/>
                <w:color w:val="auto"/>
                <w:sz w:val="18"/>
                <w:szCs w:val="18"/>
              </w:rPr>
            </w:pPr>
          </w:p>
        </w:tc>
        <w:tc>
          <w:tcPr>
            <w:tcW w:w="709" w:type="dxa"/>
            <w:vAlign w:val="center"/>
          </w:tcPr>
          <w:p w14:paraId="11F07DB9">
            <w:pPr>
              <w:jc w:val="center"/>
              <w:rPr>
                <w:rFonts w:hint="eastAsia" w:ascii="宋体" w:hAnsi="宋体" w:eastAsia="宋体" w:cs="宋体"/>
                <w:color w:val="auto"/>
                <w:sz w:val="18"/>
                <w:szCs w:val="18"/>
              </w:rPr>
            </w:pPr>
          </w:p>
        </w:tc>
        <w:tc>
          <w:tcPr>
            <w:tcW w:w="709" w:type="dxa"/>
            <w:vAlign w:val="center"/>
          </w:tcPr>
          <w:p w14:paraId="3EFF0731">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6</w:t>
            </w:r>
          </w:p>
        </w:tc>
        <w:tc>
          <w:tcPr>
            <w:tcW w:w="1146" w:type="dxa"/>
            <w:vMerge w:val="continue"/>
          </w:tcPr>
          <w:p w14:paraId="13DC7CD3">
            <w:pPr>
              <w:jc w:val="center"/>
              <w:rPr>
                <w:rFonts w:hint="eastAsia" w:ascii="宋体" w:hAnsi="宋体" w:eastAsia="宋体" w:cs="宋体"/>
                <w:color w:val="auto"/>
                <w:sz w:val="18"/>
                <w:szCs w:val="18"/>
              </w:rPr>
            </w:pPr>
          </w:p>
        </w:tc>
      </w:tr>
      <w:tr w14:paraId="00A44A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5A1B416A">
            <w:pPr>
              <w:rPr>
                <w:rFonts w:hint="eastAsia" w:ascii="宋体" w:hAnsi="宋体" w:eastAsia="宋体" w:cs="宋体"/>
                <w:color w:val="auto"/>
                <w:sz w:val="18"/>
                <w:szCs w:val="18"/>
              </w:rPr>
            </w:pPr>
          </w:p>
        </w:tc>
        <w:tc>
          <w:tcPr>
            <w:tcW w:w="2016" w:type="dxa"/>
            <w:vMerge w:val="continue"/>
          </w:tcPr>
          <w:p w14:paraId="351710BD">
            <w:pPr>
              <w:jc w:val="center"/>
              <w:rPr>
                <w:rFonts w:hint="eastAsia" w:ascii="宋体" w:hAnsi="宋体" w:eastAsia="宋体" w:cs="宋体"/>
                <w:color w:val="auto"/>
                <w:sz w:val="18"/>
                <w:szCs w:val="18"/>
              </w:rPr>
            </w:pPr>
          </w:p>
        </w:tc>
        <w:tc>
          <w:tcPr>
            <w:tcW w:w="3912" w:type="dxa"/>
            <w:vAlign w:val="center"/>
          </w:tcPr>
          <w:p w14:paraId="061E5D2F">
            <w:pPr>
              <w:rPr>
                <w:rFonts w:hint="eastAsia" w:ascii="宋体" w:hAnsi="宋体" w:eastAsia="宋体" w:cs="宋体"/>
                <w:color w:val="auto"/>
                <w:sz w:val="18"/>
                <w:szCs w:val="18"/>
              </w:rPr>
            </w:pPr>
            <w:r>
              <w:rPr>
                <w:rFonts w:hint="eastAsia" w:ascii="宋体" w:hAnsi="宋体" w:eastAsia="宋体" w:cs="宋体"/>
                <w:color w:val="auto"/>
                <w:sz w:val="18"/>
                <w:szCs w:val="18"/>
              </w:rPr>
              <w:t>论文评审</w:t>
            </w:r>
          </w:p>
        </w:tc>
        <w:tc>
          <w:tcPr>
            <w:tcW w:w="1081" w:type="dxa"/>
            <w:vAlign w:val="center"/>
          </w:tcPr>
          <w:p w14:paraId="71A3F56E">
            <w:pPr>
              <w:jc w:val="center"/>
              <w:rPr>
                <w:rFonts w:hint="eastAsia" w:ascii="宋体" w:hAnsi="宋体" w:eastAsia="宋体" w:cs="宋体"/>
                <w:color w:val="auto"/>
                <w:sz w:val="18"/>
                <w:szCs w:val="18"/>
              </w:rPr>
            </w:pPr>
          </w:p>
        </w:tc>
        <w:tc>
          <w:tcPr>
            <w:tcW w:w="709" w:type="dxa"/>
            <w:vAlign w:val="center"/>
          </w:tcPr>
          <w:p w14:paraId="1E6C459C">
            <w:pPr>
              <w:jc w:val="center"/>
              <w:rPr>
                <w:rFonts w:hint="eastAsia" w:ascii="宋体" w:hAnsi="宋体" w:eastAsia="宋体" w:cs="宋体"/>
                <w:color w:val="auto"/>
                <w:sz w:val="18"/>
                <w:szCs w:val="18"/>
              </w:rPr>
            </w:pPr>
          </w:p>
        </w:tc>
        <w:tc>
          <w:tcPr>
            <w:tcW w:w="709" w:type="dxa"/>
            <w:vAlign w:val="center"/>
          </w:tcPr>
          <w:p w14:paraId="6AA96154">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6</w:t>
            </w:r>
          </w:p>
        </w:tc>
        <w:tc>
          <w:tcPr>
            <w:tcW w:w="1146" w:type="dxa"/>
            <w:vMerge w:val="continue"/>
          </w:tcPr>
          <w:p w14:paraId="6509BA35">
            <w:pPr>
              <w:jc w:val="center"/>
              <w:rPr>
                <w:rFonts w:hint="eastAsia" w:ascii="宋体" w:hAnsi="宋体" w:eastAsia="宋体" w:cs="宋体"/>
                <w:color w:val="auto"/>
                <w:sz w:val="18"/>
                <w:szCs w:val="18"/>
              </w:rPr>
            </w:pPr>
          </w:p>
        </w:tc>
      </w:tr>
      <w:tr w14:paraId="3B69E1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0" w:hRule="atLeast"/>
        </w:trPr>
        <w:tc>
          <w:tcPr>
            <w:tcW w:w="529" w:type="dxa"/>
            <w:vMerge w:val="continue"/>
          </w:tcPr>
          <w:p w14:paraId="1532B014">
            <w:pPr>
              <w:rPr>
                <w:rFonts w:hint="eastAsia" w:ascii="宋体" w:hAnsi="宋体" w:eastAsia="宋体" w:cs="宋体"/>
                <w:color w:val="auto"/>
                <w:sz w:val="18"/>
                <w:szCs w:val="18"/>
              </w:rPr>
            </w:pPr>
          </w:p>
        </w:tc>
        <w:tc>
          <w:tcPr>
            <w:tcW w:w="2016" w:type="dxa"/>
            <w:vMerge w:val="continue"/>
          </w:tcPr>
          <w:p w14:paraId="6C0BAF76">
            <w:pPr>
              <w:jc w:val="center"/>
              <w:rPr>
                <w:rFonts w:hint="eastAsia" w:ascii="宋体" w:hAnsi="宋体" w:eastAsia="宋体" w:cs="宋体"/>
                <w:color w:val="auto"/>
                <w:sz w:val="18"/>
                <w:szCs w:val="18"/>
              </w:rPr>
            </w:pPr>
          </w:p>
        </w:tc>
        <w:tc>
          <w:tcPr>
            <w:tcW w:w="3912" w:type="dxa"/>
            <w:vAlign w:val="center"/>
          </w:tcPr>
          <w:p w14:paraId="5A2ADB44">
            <w:pPr>
              <w:rPr>
                <w:rFonts w:hint="eastAsia" w:ascii="宋体" w:hAnsi="宋体" w:eastAsia="宋体" w:cs="宋体"/>
                <w:color w:val="auto"/>
                <w:sz w:val="18"/>
                <w:szCs w:val="18"/>
              </w:rPr>
            </w:pPr>
            <w:r>
              <w:rPr>
                <w:rFonts w:hint="eastAsia" w:ascii="宋体" w:hAnsi="宋体" w:eastAsia="宋体" w:cs="宋体"/>
                <w:color w:val="auto"/>
                <w:sz w:val="18"/>
                <w:szCs w:val="18"/>
              </w:rPr>
              <w:t>论文答辩</w:t>
            </w:r>
          </w:p>
        </w:tc>
        <w:tc>
          <w:tcPr>
            <w:tcW w:w="1081" w:type="dxa"/>
            <w:vAlign w:val="center"/>
          </w:tcPr>
          <w:p w14:paraId="102C7145">
            <w:pPr>
              <w:jc w:val="center"/>
              <w:rPr>
                <w:rFonts w:hint="eastAsia" w:ascii="宋体" w:hAnsi="宋体" w:eastAsia="宋体" w:cs="宋体"/>
                <w:color w:val="auto"/>
                <w:sz w:val="18"/>
                <w:szCs w:val="18"/>
              </w:rPr>
            </w:pPr>
          </w:p>
        </w:tc>
        <w:tc>
          <w:tcPr>
            <w:tcW w:w="709" w:type="dxa"/>
            <w:vAlign w:val="center"/>
          </w:tcPr>
          <w:p w14:paraId="54048456">
            <w:pPr>
              <w:jc w:val="center"/>
              <w:rPr>
                <w:rFonts w:hint="eastAsia" w:ascii="宋体" w:hAnsi="宋体" w:eastAsia="宋体" w:cs="宋体"/>
                <w:color w:val="auto"/>
                <w:sz w:val="18"/>
                <w:szCs w:val="18"/>
              </w:rPr>
            </w:pPr>
          </w:p>
        </w:tc>
        <w:tc>
          <w:tcPr>
            <w:tcW w:w="709" w:type="dxa"/>
            <w:vAlign w:val="center"/>
          </w:tcPr>
          <w:p w14:paraId="5A903BAF">
            <w:pPr>
              <w:jc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6</w:t>
            </w:r>
          </w:p>
        </w:tc>
        <w:tc>
          <w:tcPr>
            <w:tcW w:w="1146" w:type="dxa"/>
            <w:vMerge w:val="continue"/>
          </w:tcPr>
          <w:p w14:paraId="56DEAD93">
            <w:pPr>
              <w:jc w:val="center"/>
              <w:rPr>
                <w:rFonts w:hint="eastAsia" w:ascii="宋体" w:hAnsi="宋体" w:eastAsia="宋体" w:cs="宋体"/>
                <w:color w:val="auto"/>
                <w:sz w:val="18"/>
                <w:szCs w:val="18"/>
              </w:rPr>
            </w:pPr>
          </w:p>
        </w:tc>
      </w:tr>
    </w:tbl>
    <w:p w14:paraId="3F40AA19">
      <w:pPr>
        <w:spacing w:line="440" w:lineRule="exact"/>
        <w:ind w:firstLine="562" w:firstLineChars="200"/>
        <w:rPr>
          <w:rFonts w:hint="eastAsia" w:ascii="宋体" w:hAnsi="宋体" w:eastAsia="宋体" w:cs="宋体"/>
          <w:b/>
          <w:bCs w:val="0"/>
          <w:color w:val="auto"/>
          <w:sz w:val="28"/>
          <w:szCs w:val="28"/>
        </w:rPr>
      </w:pPr>
    </w:p>
    <w:p w14:paraId="5F5FE6AA">
      <w:pPr>
        <w:spacing w:line="440" w:lineRule="exact"/>
        <w:ind w:firstLine="562" w:firstLineChars="200"/>
        <w:rPr>
          <w:rFonts w:hint="eastAsia" w:ascii="宋体" w:hAnsi="宋体" w:eastAsia="宋体" w:cs="宋体"/>
          <w:b/>
          <w:bCs w:val="0"/>
          <w:color w:val="auto"/>
          <w:sz w:val="28"/>
          <w:szCs w:val="28"/>
        </w:rPr>
      </w:pPr>
      <w:r>
        <w:rPr>
          <w:rFonts w:hint="eastAsia" w:ascii="宋体" w:hAnsi="宋体" w:eastAsia="宋体" w:cs="宋体"/>
          <w:b/>
          <w:bCs w:val="0"/>
          <w:color w:val="auto"/>
          <w:sz w:val="28"/>
          <w:szCs w:val="28"/>
        </w:rPr>
        <w:t>十三、其他需要说明事项</w:t>
      </w:r>
    </w:p>
    <w:p w14:paraId="061C4507">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1. 非学位课中的方向选修课模块由各培养单位自行设置，并给出具体选修学分要求。</w:t>
      </w:r>
    </w:p>
    <w:p w14:paraId="03C3C740">
      <w:pPr>
        <w:keepNext w:val="0"/>
        <w:keepLines w:val="0"/>
        <w:pageBreakBefore w:val="0"/>
        <w:widowControl w:val="0"/>
        <w:kinsoku/>
        <w:wordWrap/>
        <w:overflowPunct/>
        <w:topLinePunct w:val="0"/>
        <w:autoSpaceDE/>
        <w:autoSpaceDN/>
        <w:bidi w:val="0"/>
        <w:adjustRightInd/>
        <w:snapToGrid/>
        <w:spacing w:line="440" w:lineRule="exact"/>
        <w:ind w:firstLine="480" w:firstLineChars="200"/>
        <w:textAlignment w:val="auto"/>
        <w:rPr>
          <w:rFonts w:hint="eastAsia" w:ascii="宋体" w:hAnsi="宋体" w:eastAsia="宋体" w:cs="宋体"/>
          <w:bCs/>
          <w:color w:val="auto"/>
          <w:sz w:val="24"/>
        </w:rPr>
      </w:pPr>
      <w:r>
        <w:rPr>
          <w:rFonts w:hint="eastAsia" w:ascii="宋体" w:hAnsi="宋体" w:eastAsia="宋体" w:cs="宋体"/>
          <w:bCs/>
          <w:color w:val="auto"/>
          <w:sz w:val="24"/>
        </w:rPr>
        <w:t>2. 毕业总学分：学位课+非学位课+必修环节。</w:t>
      </w:r>
    </w:p>
    <w:p w14:paraId="4FC274CF">
      <w:pPr>
        <w:spacing w:line="320" w:lineRule="exact"/>
        <w:ind w:firstLine="630" w:firstLineChars="300"/>
        <w:rPr>
          <w:rFonts w:hint="eastAsia" w:ascii="Times New Roman" w:hAnsi="Times New Roman" w:eastAsia="宋体" w:cs="Times New Roman"/>
          <w:bCs/>
          <w:color w:val="auto"/>
          <w:szCs w:val="21"/>
          <w14:ligatures w14: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usual Chen">
    <w15:presenceInfo w15:providerId="WPS Office" w15:userId="27582961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094C"/>
    <w:rsid w:val="00043054"/>
    <w:rsid w:val="000819EA"/>
    <w:rsid w:val="000844C7"/>
    <w:rsid w:val="000E32F9"/>
    <w:rsid w:val="000F7F18"/>
    <w:rsid w:val="001272F1"/>
    <w:rsid w:val="00186467"/>
    <w:rsid w:val="001E5E1C"/>
    <w:rsid w:val="0022310A"/>
    <w:rsid w:val="00253E4D"/>
    <w:rsid w:val="002C0778"/>
    <w:rsid w:val="002E3BC2"/>
    <w:rsid w:val="00306210"/>
    <w:rsid w:val="00357113"/>
    <w:rsid w:val="003727BA"/>
    <w:rsid w:val="003D4BAB"/>
    <w:rsid w:val="003E5FB5"/>
    <w:rsid w:val="003F5A39"/>
    <w:rsid w:val="004314B7"/>
    <w:rsid w:val="00514027"/>
    <w:rsid w:val="00541B2A"/>
    <w:rsid w:val="00556C59"/>
    <w:rsid w:val="0057707F"/>
    <w:rsid w:val="005C1F4F"/>
    <w:rsid w:val="00624194"/>
    <w:rsid w:val="00635E99"/>
    <w:rsid w:val="00651990"/>
    <w:rsid w:val="006578A0"/>
    <w:rsid w:val="006762DE"/>
    <w:rsid w:val="0069039C"/>
    <w:rsid w:val="00706B72"/>
    <w:rsid w:val="007223AE"/>
    <w:rsid w:val="00777A4E"/>
    <w:rsid w:val="00795B52"/>
    <w:rsid w:val="008268BA"/>
    <w:rsid w:val="00864C1D"/>
    <w:rsid w:val="00872F98"/>
    <w:rsid w:val="008F6AF6"/>
    <w:rsid w:val="00930B83"/>
    <w:rsid w:val="0097735F"/>
    <w:rsid w:val="009815DD"/>
    <w:rsid w:val="00984145"/>
    <w:rsid w:val="009933CF"/>
    <w:rsid w:val="009C0BEB"/>
    <w:rsid w:val="009D492E"/>
    <w:rsid w:val="00A3094C"/>
    <w:rsid w:val="00A57534"/>
    <w:rsid w:val="00A80AB2"/>
    <w:rsid w:val="00A8386C"/>
    <w:rsid w:val="00AB0F0C"/>
    <w:rsid w:val="00B21C18"/>
    <w:rsid w:val="00B3105F"/>
    <w:rsid w:val="00B80EA1"/>
    <w:rsid w:val="00BA59A2"/>
    <w:rsid w:val="00C03DCA"/>
    <w:rsid w:val="00C066DF"/>
    <w:rsid w:val="00C968BC"/>
    <w:rsid w:val="00CB106E"/>
    <w:rsid w:val="00CC306C"/>
    <w:rsid w:val="00D06583"/>
    <w:rsid w:val="00D33145"/>
    <w:rsid w:val="00D44116"/>
    <w:rsid w:val="00D51EA5"/>
    <w:rsid w:val="00D56147"/>
    <w:rsid w:val="00D56CE4"/>
    <w:rsid w:val="00D613C9"/>
    <w:rsid w:val="00D95CAD"/>
    <w:rsid w:val="00DA0B30"/>
    <w:rsid w:val="00DA771B"/>
    <w:rsid w:val="00DB636F"/>
    <w:rsid w:val="00DF43E6"/>
    <w:rsid w:val="00E12BFB"/>
    <w:rsid w:val="00E35275"/>
    <w:rsid w:val="00E53407"/>
    <w:rsid w:val="00F41F93"/>
    <w:rsid w:val="00F54931"/>
    <w:rsid w:val="00F866CE"/>
    <w:rsid w:val="00FC75E7"/>
    <w:rsid w:val="014E11A3"/>
    <w:rsid w:val="03C731C7"/>
    <w:rsid w:val="04C64E6C"/>
    <w:rsid w:val="061217E9"/>
    <w:rsid w:val="06454635"/>
    <w:rsid w:val="064705D0"/>
    <w:rsid w:val="079668C5"/>
    <w:rsid w:val="07F71A7D"/>
    <w:rsid w:val="08456A9F"/>
    <w:rsid w:val="0AF66C07"/>
    <w:rsid w:val="0B61769D"/>
    <w:rsid w:val="0B755EDB"/>
    <w:rsid w:val="0CB437FC"/>
    <w:rsid w:val="0DE403E1"/>
    <w:rsid w:val="0E213113"/>
    <w:rsid w:val="0EEA49E6"/>
    <w:rsid w:val="11822DA2"/>
    <w:rsid w:val="118A3E61"/>
    <w:rsid w:val="11903F48"/>
    <w:rsid w:val="12540B6B"/>
    <w:rsid w:val="12A349B5"/>
    <w:rsid w:val="138E1EAB"/>
    <w:rsid w:val="18890F7A"/>
    <w:rsid w:val="189A2CD9"/>
    <w:rsid w:val="193920A1"/>
    <w:rsid w:val="198C5BB4"/>
    <w:rsid w:val="1B870A35"/>
    <w:rsid w:val="1BB97183"/>
    <w:rsid w:val="1C86186A"/>
    <w:rsid w:val="1EE959EE"/>
    <w:rsid w:val="208326CD"/>
    <w:rsid w:val="217A325F"/>
    <w:rsid w:val="237E3D85"/>
    <w:rsid w:val="23FB3A39"/>
    <w:rsid w:val="24197FE0"/>
    <w:rsid w:val="246B6A3F"/>
    <w:rsid w:val="25AB3597"/>
    <w:rsid w:val="267A3729"/>
    <w:rsid w:val="27D4363F"/>
    <w:rsid w:val="28767B66"/>
    <w:rsid w:val="292C08B3"/>
    <w:rsid w:val="2A2D6FFD"/>
    <w:rsid w:val="2ABF69A9"/>
    <w:rsid w:val="2B120D8F"/>
    <w:rsid w:val="2BDB6BA0"/>
    <w:rsid w:val="2CED7C78"/>
    <w:rsid w:val="2D0852D8"/>
    <w:rsid w:val="2EBF00B3"/>
    <w:rsid w:val="2FF26CDB"/>
    <w:rsid w:val="31A124F9"/>
    <w:rsid w:val="31C64FD5"/>
    <w:rsid w:val="326100B2"/>
    <w:rsid w:val="32655415"/>
    <w:rsid w:val="34873796"/>
    <w:rsid w:val="34951A66"/>
    <w:rsid w:val="34D57E3D"/>
    <w:rsid w:val="352630BF"/>
    <w:rsid w:val="35AF70D3"/>
    <w:rsid w:val="390B0928"/>
    <w:rsid w:val="3987255E"/>
    <w:rsid w:val="39A95BE7"/>
    <w:rsid w:val="3D36664A"/>
    <w:rsid w:val="3DAF09EE"/>
    <w:rsid w:val="3E275732"/>
    <w:rsid w:val="3F254F5F"/>
    <w:rsid w:val="3F392C48"/>
    <w:rsid w:val="400558B5"/>
    <w:rsid w:val="40EB11DB"/>
    <w:rsid w:val="41762AE7"/>
    <w:rsid w:val="41F9162D"/>
    <w:rsid w:val="43087E22"/>
    <w:rsid w:val="430B7913"/>
    <w:rsid w:val="43A55671"/>
    <w:rsid w:val="43B458B4"/>
    <w:rsid w:val="43E855B0"/>
    <w:rsid w:val="43EE6CF2"/>
    <w:rsid w:val="45992454"/>
    <w:rsid w:val="471D2DD0"/>
    <w:rsid w:val="483E0444"/>
    <w:rsid w:val="4860425D"/>
    <w:rsid w:val="48727E6A"/>
    <w:rsid w:val="4BF9537E"/>
    <w:rsid w:val="4C2E6B13"/>
    <w:rsid w:val="4C632FE9"/>
    <w:rsid w:val="4C8B5697"/>
    <w:rsid w:val="4D096E43"/>
    <w:rsid w:val="4D1C59DF"/>
    <w:rsid w:val="4D273569"/>
    <w:rsid w:val="4D2B6CAB"/>
    <w:rsid w:val="4D703D17"/>
    <w:rsid w:val="4DA40E41"/>
    <w:rsid w:val="4DB621D2"/>
    <w:rsid w:val="4E355E65"/>
    <w:rsid w:val="4F13792F"/>
    <w:rsid w:val="51B613E7"/>
    <w:rsid w:val="52D827F0"/>
    <w:rsid w:val="53931319"/>
    <w:rsid w:val="543C35D3"/>
    <w:rsid w:val="55D876D8"/>
    <w:rsid w:val="560F1B96"/>
    <w:rsid w:val="564861A3"/>
    <w:rsid w:val="56FF0D31"/>
    <w:rsid w:val="570C7541"/>
    <w:rsid w:val="574B3249"/>
    <w:rsid w:val="5B0867BA"/>
    <w:rsid w:val="5CEF39CE"/>
    <w:rsid w:val="5E4E5F62"/>
    <w:rsid w:val="5F315BE0"/>
    <w:rsid w:val="5F866A0C"/>
    <w:rsid w:val="60380118"/>
    <w:rsid w:val="623E0D13"/>
    <w:rsid w:val="63F313D6"/>
    <w:rsid w:val="64DF6691"/>
    <w:rsid w:val="66613AD1"/>
    <w:rsid w:val="67466911"/>
    <w:rsid w:val="677B6691"/>
    <w:rsid w:val="67872DBE"/>
    <w:rsid w:val="6B2A1F69"/>
    <w:rsid w:val="6C002322"/>
    <w:rsid w:val="6CBA2CA8"/>
    <w:rsid w:val="6D2B59CA"/>
    <w:rsid w:val="6D505D9E"/>
    <w:rsid w:val="6D554EA9"/>
    <w:rsid w:val="6F822668"/>
    <w:rsid w:val="6F8F028A"/>
    <w:rsid w:val="6FE767E3"/>
    <w:rsid w:val="6FF04EF2"/>
    <w:rsid w:val="72367C59"/>
    <w:rsid w:val="74203EA7"/>
    <w:rsid w:val="74815D46"/>
    <w:rsid w:val="74A215D5"/>
    <w:rsid w:val="754855CC"/>
    <w:rsid w:val="76F86A43"/>
    <w:rsid w:val="772207AC"/>
    <w:rsid w:val="77E36099"/>
    <w:rsid w:val="7E0862CF"/>
    <w:rsid w:val="7E1F77F3"/>
    <w:rsid w:val="7F8718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等线"/>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4336</Words>
  <Characters>4633</Characters>
  <Lines>320</Lines>
  <Paragraphs>259</Paragraphs>
  <TotalTime>0</TotalTime>
  <ScaleCrop>false</ScaleCrop>
  <LinksUpToDate>false</LinksUpToDate>
  <CharactersWithSpaces>4640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2025-04-14T05:16:00Z</dcterms:created>
  <dc:creator>曦 晨</dc:creator>
  <cp:lastModifiedBy>Administrator</cp:lastModifiedBy>
  <dcterms:modified xsi:type="dcterms:W3CDTF">2025-07-03T03:43:32Z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eyJoZGlkIjoiMGExMjU5ZWZkNmNmZjkxMjhhMzFkM2QwOWEzMWM4M2QifQ==</vt:lpwstr>
  </property>
  <property fmtid="{D5CDD505-2E9C-101B-9397-08002B2CF9AE}" pid="3" name="KSOProductBuildVer">
    <vt:lpwstr>2052-12.1.0.21541</vt:lpwstr>
  </property>
  <property fmtid="{D5CDD505-2E9C-101B-9397-08002B2CF9AE}" pid="4" name="ICV">
    <vt:lpwstr>02A59EE4A0D847758210B15DC49B00E9_13</vt:lpwstr>
  </property>
</Properties>
</file>