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86128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中国现当代文学</w:t>
      </w:r>
      <w:r>
        <w:rPr>
          <w:rFonts w:eastAsia="黑体"/>
          <w:b/>
          <w:bCs/>
          <w:sz w:val="36"/>
          <w:szCs w:val="36"/>
        </w:rPr>
        <w:t>学术学位硕士研究生培养方案</w:t>
      </w:r>
    </w:p>
    <w:p w14:paraId="27542EB0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hint="eastAsia" w:eastAsia="黑体"/>
          <w:b/>
          <w:bCs/>
          <w:sz w:val="28"/>
          <w:szCs w:val="28"/>
        </w:rPr>
        <w:t>文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hint="eastAsia" w:eastAsia="黑体"/>
          <w:b/>
          <w:bCs/>
          <w:sz w:val="28"/>
          <w:szCs w:val="28"/>
        </w:rPr>
        <w:t>）</w:t>
      </w:r>
    </w:p>
    <w:p w14:paraId="256150E3">
      <w:pPr>
        <w:spacing w:line="440" w:lineRule="exact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0EFCF5BE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sz w:val="24"/>
        </w:rPr>
        <w:t>中国现当代文学</w:t>
      </w:r>
    </w:p>
    <w:p w14:paraId="7C622F6C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</w:t>
      </w:r>
      <w:r>
        <w:rPr>
          <w:rFonts w:hint="eastAsia"/>
          <w:color w:val="222222"/>
          <w:kern w:val="0"/>
          <w:sz w:val="24"/>
        </w:rPr>
        <w:t>050106</w:t>
      </w:r>
    </w:p>
    <w:p w14:paraId="536B5654">
      <w:pPr>
        <w:numPr>
          <w:ilvl w:val="0"/>
          <w:numId w:val="1"/>
        </w:numPr>
        <w:spacing w:line="440" w:lineRule="exact"/>
        <w:ind w:firstLine="56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50FBD8B2">
      <w:pPr>
        <w:spacing w:line="440" w:lineRule="exact"/>
        <w:ind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河北大学文学院现当代文学研究生硕士学位点于1998年通过国务院学位办评审批准，1999年开始正式招生。现设有中国现当代文艺思潮、中国现当代作家作品研究、20世纪革命文学与文化</w:t>
      </w:r>
      <w:r>
        <w:rPr>
          <w:rFonts w:hint="eastAsia" w:ascii="宋体" w:hAnsi="宋体"/>
          <w:color w:val="000000"/>
          <w:sz w:val="24"/>
        </w:rPr>
        <w:t>3个研究方向</w:t>
      </w:r>
      <w:r>
        <w:rPr>
          <w:rFonts w:hint="eastAsia" w:ascii="宋体" w:hAnsi="宋体"/>
          <w:sz w:val="24"/>
        </w:rPr>
        <w:t>，分设“鲁迅与左翼文学研究”“当代小说研究”两个学术团队。</w:t>
      </w:r>
      <w:r>
        <w:rPr>
          <w:rFonts w:hint="eastAsia" w:ascii="宋体" w:hAnsi="宋体"/>
          <w:color w:val="000000"/>
          <w:sz w:val="24"/>
        </w:rPr>
        <w:t>现有专职硕士生导师15名，其中教授6名，副教授3名，导师队伍中</w:t>
      </w:r>
      <w:r>
        <w:rPr>
          <w:rFonts w:hint="eastAsia"/>
          <w:sz w:val="24"/>
        </w:rPr>
        <w:t>含国家“万人计划”首批教学名师、中宣部“四个一批”人才各1名，国家课程思政教学名师6名，省级教学名师2名，主持国家社科基金项目、国家一流精品课程、省级创新创业教学团队等多项</w:t>
      </w:r>
      <w:r>
        <w:rPr>
          <w:rFonts w:hint="eastAsia" w:ascii="宋体" w:hAnsi="宋体"/>
          <w:sz w:val="24"/>
        </w:rPr>
        <w:t>。近年来，学科基于</w:t>
      </w:r>
      <w:r>
        <w:rPr>
          <w:rFonts w:hint="eastAsia"/>
          <w:sz w:val="24"/>
        </w:rPr>
        <w:t>“河北省红色文化研究基地”“河北大学鲁迅研究中心”“河北大学红色文学研究中心”研究基地，与“北京鲁迅博物馆（北京新文化运动纪念馆）”“北京师范大学鲁迅研究中心”“中国社会科学院民族文学研究所”签订共建合同，相继开展学术基地建设活动多项。</w:t>
      </w:r>
      <w:r>
        <w:rPr>
          <w:rFonts w:hint="eastAsia" w:ascii="宋体" w:hAnsi="宋体"/>
          <w:color w:val="000000"/>
          <w:sz w:val="24"/>
        </w:rPr>
        <w:t>在长期的学术研究中，本学科在</w:t>
      </w:r>
      <w:r>
        <w:rPr>
          <w:rFonts w:hint="eastAsia"/>
          <w:sz w:val="24"/>
        </w:rPr>
        <w:t>钱锺书研究领域处于国内外领先地位；鲁迅研究、左翼文学研究、红色经典研究领域处于前沿水平。</w:t>
      </w:r>
    </w:p>
    <w:p w14:paraId="18AB49AE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607C9238">
      <w:pPr>
        <w:spacing w:line="360" w:lineRule="auto"/>
        <w:ind w:firstLine="480"/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在长期</w:t>
      </w:r>
      <w:r>
        <w:rPr>
          <w:rFonts w:hint="eastAsia" w:ascii="宋体" w:hAnsi="宋体"/>
          <w:sz w:val="24"/>
        </w:rPr>
        <w:t>的学术研究中，本学科在鲁迅与钱钟书研究、中国“土改叙事”与“红色经典”研究、现当代作家文学思潮等领域具备了较为明显的研究优势。</w:t>
      </w:r>
      <w:r>
        <w:rPr>
          <w:rFonts w:hint="eastAsia" w:ascii="宋体" w:hAnsi="宋体"/>
          <w:color w:val="000000"/>
          <w:sz w:val="24"/>
        </w:rPr>
        <w:t>主要设置</w:t>
      </w:r>
      <w:r>
        <w:rPr>
          <w:rFonts w:hint="eastAsia" w:ascii="宋体" w:hAnsi="宋体"/>
          <w:sz w:val="24"/>
        </w:rPr>
        <w:t>中国现当代文艺思潮、中国现当代作家作品研究、20世纪革命文学与文化</w:t>
      </w:r>
      <w:r>
        <w:rPr>
          <w:rFonts w:hint="eastAsia" w:ascii="宋体" w:hAnsi="宋体"/>
          <w:color w:val="000000"/>
          <w:sz w:val="24"/>
        </w:rPr>
        <w:t>3个研究方向。中国现当代文学思潮研究以中国现当代文学史上的文艺运动、文学社团、文艺思潮和文艺论争作为主要的研究对象或内容，把其放在史的框架内进行宏观地把握和探讨，用史的眼光和科学的方法来分析和评判现当代文学史上的作家作品。中国现当代作家作品研究以中国现当代文学史上最具特色、最有影响的作家作品为研究对象。</w:t>
      </w:r>
      <w:r>
        <w:rPr>
          <w:rFonts w:hint="eastAsia" w:ascii="宋体" w:hAnsi="宋体"/>
          <w:sz w:val="24"/>
        </w:rPr>
        <w:t>20世纪革命文学与文化研究</w:t>
      </w:r>
      <w:r>
        <w:rPr>
          <w:rFonts w:hint="eastAsia" w:ascii="宋体" w:hAnsi="宋体"/>
          <w:color w:val="000000"/>
          <w:sz w:val="24"/>
        </w:rPr>
        <w:t>致力于20世纪中国革命文学的文学创作、思潮与发展规律等研究。</w:t>
      </w:r>
    </w:p>
    <w:p w14:paraId="0905789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681975D5">
      <w:pPr>
        <w:spacing w:line="440" w:lineRule="exact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43D7BB8A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139EC154">
      <w:pPr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．全面、准确地掌握马克思主义的基本理论，拥护中国共产党的领导，拥护社会主义制度，热爱祖国，遵纪守法，品行端正。</w:t>
      </w:r>
    </w:p>
    <w:p w14:paraId="70CAF927">
      <w:pPr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．全面掌握本学科的基础理论和专门知识，充分了解本学科的前沿动态和发展趋势，能在导师指导下开展深入、富有创新性的学术研究工作，具有较深的学术素养、良好</w:t>
      </w:r>
      <w:r>
        <w:rPr>
          <w:rFonts w:hint="eastAsia"/>
          <w:sz w:val="24"/>
          <w:lang w:val="en-US" w:eastAsia="zh-CN"/>
        </w:rPr>
        <w:t>的</w:t>
      </w:r>
      <w:r>
        <w:rPr>
          <w:rFonts w:hint="eastAsia"/>
          <w:sz w:val="24"/>
        </w:rPr>
        <w:t>研究能力、高度</w:t>
      </w:r>
      <w:r>
        <w:rPr>
          <w:rFonts w:hint="eastAsia"/>
          <w:sz w:val="24"/>
          <w:lang w:val="en-US" w:eastAsia="zh-CN"/>
        </w:rPr>
        <w:t>的</w:t>
      </w:r>
      <w:r>
        <w:rPr>
          <w:rFonts w:hint="eastAsia"/>
          <w:sz w:val="24"/>
        </w:rPr>
        <w:t>创新精神与社会责任感，能够参与中国语言文学学科的理论创新、文化传承与社会服务。</w:t>
      </w:r>
    </w:p>
    <w:p w14:paraId="6D85CE89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11FFBF5E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．实行导师负责的硕士生指导小组制，导师指导与集体培养相结合。</w:t>
      </w:r>
    </w:p>
    <w:p w14:paraId="4FF993C2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．研究生初选指导教师，实行导师和学生双向选择制。遇有特殊情况，由导师组长与导师</w:t>
      </w:r>
      <w:r>
        <w:rPr>
          <w:rFonts w:hint="eastAsia" w:ascii="宋体" w:hAnsi="宋体" w:cs="宋体"/>
          <w:sz w:val="24"/>
          <w:lang w:val="en-US" w:eastAsia="zh-CN"/>
        </w:rPr>
        <w:t>协商</w:t>
      </w:r>
      <w:r>
        <w:rPr>
          <w:rFonts w:hint="eastAsia" w:ascii="宋体" w:hAnsi="宋体" w:cs="宋体"/>
          <w:sz w:val="24"/>
        </w:rPr>
        <w:t>解决。</w:t>
      </w:r>
    </w:p>
    <w:p w14:paraId="0D5BA0D3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．充分发挥学科的综合优势和学术群体的作用，每位导师每届指导学生原则上不超过</w:t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名，新增导师首次招生原则上指导</w:t>
      </w:r>
      <w:r>
        <w:rPr>
          <w:rFonts w:ascii="宋体" w:hAnsi="宋体" w:cs="宋体"/>
          <w:sz w:val="24"/>
        </w:rPr>
        <w:t>1—2</w:t>
      </w:r>
      <w:r>
        <w:rPr>
          <w:rFonts w:hint="eastAsia" w:ascii="宋体" w:hAnsi="宋体" w:cs="宋体"/>
          <w:sz w:val="24"/>
        </w:rPr>
        <w:t>名学生。</w:t>
      </w:r>
    </w:p>
    <w:p w14:paraId="5FE944AC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．贯彻因材施教的原则，充分发挥硕士生的个人才能和特长，对研究生的学习重点、学习时间和方式、学位论文的选题，根据每个硕士生的基础和具体情况进行安排。</w:t>
      </w:r>
      <w:r>
        <w:rPr>
          <w:rFonts w:ascii="宋体" w:hAnsi="宋体" w:cs="宋体"/>
          <w:sz w:val="24"/>
        </w:rPr>
        <w:t>结合专业特点撰写</w:t>
      </w:r>
      <w:r>
        <w:rPr>
          <w:rFonts w:hint="eastAsia" w:ascii="宋体" w:hAnsi="宋体" w:cs="宋体"/>
          <w:sz w:val="24"/>
        </w:rPr>
        <w:t>学位论文。</w:t>
      </w:r>
    </w:p>
    <w:p w14:paraId="15059202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0462E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Theme="minorEastAsia"/>
          <w:bCs/>
          <w:sz w:val="24"/>
        </w:rPr>
      </w:pPr>
      <w:bookmarkStart w:id="0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sz w:val="24"/>
        </w:rPr>
        <w:t>按照《河北大学研究生中期筛选管理办法》（校政字〔2021〕15号）的相关规定，组织开展中期筛选工作。</w:t>
      </w:r>
    </w:p>
    <w:p w14:paraId="0B712114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54AFA9B1">
      <w:pPr>
        <w:widowControl/>
        <w:spacing w:before="105" w:after="105" w:line="360" w:lineRule="auto"/>
        <w:ind w:firstLine="482"/>
        <w:jc w:val="left"/>
        <w:rPr>
          <w:rFonts w:hint="eastAsia" w:eastAsia="宋体"/>
          <w:bCs/>
          <w:color w:val="222222"/>
          <w:kern w:val="0"/>
          <w:sz w:val="24"/>
          <w:lang w:eastAsia="zh-CN"/>
        </w:rPr>
      </w:pPr>
      <w:r>
        <w:rPr>
          <w:bCs/>
          <w:color w:val="222222"/>
          <w:kern w:val="0"/>
          <w:sz w:val="24"/>
        </w:rPr>
        <w:t>1.总体要求</w:t>
      </w:r>
      <w:r>
        <w:rPr>
          <w:rFonts w:hint="eastAsia"/>
          <w:bCs/>
          <w:color w:val="222222"/>
          <w:kern w:val="0"/>
          <w:sz w:val="24"/>
        </w:rPr>
        <w:t>：</w:t>
      </w:r>
      <w:r>
        <w:rPr>
          <w:bCs/>
          <w:color w:val="222222"/>
          <w:kern w:val="0"/>
          <w:sz w:val="24"/>
        </w:rPr>
        <w:t>按照《河北大学关于开展2025版研究生培养方案修订工作的指导意见》（校政字〔2025〕</w:t>
      </w:r>
      <w:r>
        <w:rPr>
          <w:rFonts w:hint="eastAsia"/>
          <w:bCs/>
          <w:color w:val="222222"/>
          <w:kern w:val="0"/>
          <w:sz w:val="24"/>
          <w:vertAlign w:val="baseline"/>
          <w:lang w:val="en-US" w:eastAsia="zh-CN"/>
        </w:rPr>
        <w:t>9</w:t>
      </w:r>
      <w:r>
        <w:rPr>
          <w:bCs/>
          <w:color w:val="222222"/>
          <w:kern w:val="0"/>
          <w:sz w:val="24"/>
        </w:rPr>
        <w:t>号）规定，硕士研究生论文开题与答辩时间间隔原则上不少于12个月。学位（毕业）论文应当表明作者具有独立从事学术研究工作的能力</w:t>
      </w:r>
      <w:r>
        <w:rPr>
          <w:rFonts w:hint="eastAsia"/>
          <w:bCs/>
          <w:color w:val="222222"/>
          <w:kern w:val="0"/>
          <w:sz w:val="24"/>
          <w:lang w:eastAsia="zh-CN"/>
        </w:rPr>
        <w:t>。</w:t>
      </w:r>
    </w:p>
    <w:p w14:paraId="101D2F32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2.开题</w:t>
      </w:r>
      <w:r>
        <w:rPr>
          <w:rFonts w:hint="eastAsia"/>
          <w:bCs/>
          <w:color w:val="222222"/>
          <w:kern w:val="0"/>
          <w:sz w:val="24"/>
        </w:rPr>
        <w:t>：</w:t>
      </w:r>
      <w:r>
        <w:rPr>
          <w:bCs/>
          <w:color w:val="222222"/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</w:t>
      </w:r>
      <w:r>
        <w:rPr>
          <w:rFonts w:hint="eastAsia"/>
          <w:bCs/>
          <w:color w:val="222222"/>
          <w:kern w:val="0"/>
          <w:sz w:val="24"/>
          <w:lang w:val="en-US" w:eastAsia="zh-CN"/>
        </w:rPr>
        <w:t>内容</w:t>
      </w:r>
      <w:r>
        <w:rPr>
          <w:bCs/>
          <w:color w:val="222222"/>
          <w:kern w:val="0"/>
          <w:sz w:val="24"/>
        </w:rPr>
        <w:t>。</w:t>
      </w:r>
    </w:p>
    <w:p w14:paraId="3E84DCFA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原则上在入学后第3学期（最迟</w:t>
      </w:r>
      <w:r>
        <w:rPr>
          <w:rFonts w:hint="eastAsia"/>
          <w:bCs/>
          <w:color w:val="222222"/>
          <w:kern w:val="0"/>
          <w:sz w:val="24"/>
          <w:lang w:val="en-US" w:eastAsia="zh-CN"/>
        </w:rPr>
        <w:t>在</w:t>
      </w:r>
      <w:r>
        <w:rPr>
          <w:bCs/>
          <w:color w:val="222222"/>
          <w:kern w:val="0"/>
          <w:sz w:val="24"/>
        </w:rPr>
        <w:t>第4学期）完成开题。开题由3-5名具有高级专业技术职务人员参加，以学术报告的方式进行。</w:t>
      </w:r>
    </w:p>
    <w:p w14:paraId="36961AA3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3.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26C24BC1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4.学位申请：达到学位授予条件的申请人，经导师同意后，应于答辩前三个月，向所属学位评定分委员会提出学位申请，提交学位申请材料。</w:t>
      </w:r>
    </w:p>
    <w:p w14:paraId="64FD3E00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5.预答辩：学位申请人须进行学位论文预答辩。预答辩通过者，方可进入学位论文评阅、学位论文答辩等环节</w:t>
      </w:r>
      <w:r>
        <w:rPr>
          <w:rFonts w:hint="eastAsia"/>
          <w:bCs/>
          <w:color w:val="222222"/>
          <w:kern w:val="0"/>
          <w:sz w:val="24"/>
        </w:rPr>
        <w:t>。</w:t>
      </w:r>
      <w:r>
        <w:rPr>
          <w:bCs/>
          <w:color w:val="222222"/>
          <w:kern w:val="0"/>
          <w:sz w:val="24"/>
        </w:rPr>
        <w:t>学位（毕业）论文预答辩在正式答辩前3个月进行。</w:t>
      </w:r>
    </w:p>
    <w:p w14:paraId="7361B1E9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6.论文评阅：学位（毕业）论文在获得导师组认可，经培养单位形式审查合格，并通过预答辩，方可提出进入评阅程序的申请。论文评阅在正式答辩前40天由研究生提出，由</w:t>
      </w:r>
      <w:r>
        <w:rPr>
          <w:rFonts w:hint="eastAsia"/>
          <w:bCs/>
          <w:color w:val="222222"/>
          <w:kern w:val="0"/>
          <w:sz w:val="24"/>
        </w:rPr>
        <w:t>学院</w:t>
      </w:r>
      <w:r>
        <w:rPr>
          <w:bCs/>
          <w:color w:val="222222"/>
          <w:kern w:val="0"/>
          <w:sz w:val="24"/>
        </w:rPr>
        <w:t>依据相关规定进行匿名评审。评阅结果及异议处理按照《河北大学研究生学位论文或者实践成果评审管理办法》（校政字〔2025〕8号）执行。</w:t>
      </w:r>
    </w:p>
    <w:p w14:paraId="51E8CE54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7.答辩：学位（毕业）论文答辩按照《河北大学博士、硕士学位授予工作实施细则》（校政字〔2025〕7号）执行。</w:t>
      </w:r>
    </w:p>
    <w:p w14:paraId="25BFBB7E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1ACFDFFB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</w:p>
    <w:p w14:paraId="4DFADC13">
      <w:pPr>
        <w:spacing w:line="360" w:lineRule="auto"/>
        <w:ind w:firstLine="480" w:firstLineChars="200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2. 学术活动。研究生</w:t>
      </w:r>
      <w:r>
        <w:rPr>
          <w:rFonts w:eastAsiaTheme="minorEastAsia"/>
          <w:color w:val="000000"/>
          <w:sz w:val="24"/>
        </w:rPr>
        <w:t>在读期间参加不少于</w:t>
      </w:r>
      <w:r>
        <w:rPr>
          <w:rFonts w:eastAsiaTheme="minorEastAsia"/>
          <w:iCs/>
          <w:sz w:val="24"/>
        </w:rPr>
        <w:t>10次学术活动，并撰写学术报告小结；以主讲人或宣讲人身份，参加在校内外举行的学术报告或学术讲座不少于1次</w:t>
      </w:r>
      <w:r>
        <w:rPr>
          <w:rFonts w:eastAsiaTheme="minorEastAsia"/>
          <w:iCs/>
          <w:color w:val="000000"/>
          <w:sz w:val="24"/>
        </w:rPr>
        <w:t>。</w:t>
      </w:r>
    </w:p>
    <w:p w14:paraId="4FFF3807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79ECADDA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论文答辩。学位（毕业）论文经专家评审合格、通过学位（毕业）答辩，符合毕业资格审查后，准予毕业。</w:t>
      </w:r>
    </w:p>
    <w:p w14:paraId="4CDFF81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2562F2E5">
      <w:pPr>
        <w:spacing w:line="360" w:lineRule="auto"/>
        <w:ind w:firstLine="480" w:firstLineChars="200"/>
        <w:rPr>
          <w:rFonts w:eastAsiaTheme="minorEastAsia"/>
          <w:iCs/>
          <w:sz w:val="24"/>
        </w:rPr>
      </w:pPr>
      <w:r>
        <w:rPr>
          <w:rFonts w:hint="eastAsia" w:eastAsiaTheme="minorEastAsia"/>
          <w:iCs/>
          <w:sz w:val="24"/>
          <w:lang w:val="en-US" w:eastAsia="zh-CN"/>
        </w:rPr>
        <w:t>成果认定执行</w:t>
      </w:r>
      <w:r>
        <w:rPr>
          <w:rFonts w:hint="eastAsia" w:eastAsiaTheme="minorEastAsia"/>
          <w:iCs/>
          <w:sz w:val="24"/>
        </w:rPr>
        <w:t>《文学院关于研究生申请学位取得创新性成果的规定》</w:t>
      </w:r>
      <w:r>
        <w:rPr>
          <w:rFonts w:hint="eastAsia" w:eastAsiaTheme="minorEastAsia"/>
          <w:iCs/>
          <w:sz w:val="24"/>
          <w:lang w:eastAsia="zh-CN"/>
        </w:rPr>
        <w:t>。</w:t>
      </w:r>
    </w:p>
    <w:p w14:paraId="2A618CB5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1231F881">
      <w:pPr>
        <w:spacing w:line="360" w:lineRule="auto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满足本学院制定的创新性成果要求，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color w:val="222222"/>
          <w:kern w:val="0"/>
          <w:sz w:val="24"/>
        </w:rPr>
        <w:t>《河北大学博士、硕士学位授予工作实施细则》（校政字〔2025〕7号）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42B689DC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20C5B084">
      <w:pPr>
        <w:spacing w:line="360" w:lineRule="auto"/>
        <w:ind w:firstLine="480" w:firstLineChars="200"/>
        <w:rPr>
          <w:rFonts w:eastAsiaTheme="minorEastAsia"/>
          <w:sz w:val="24"/>
          <w:highlight w:val="yellow"/>
        </w:rPr>
      </w:pPr>
      <w:r>
        <w:rPr>
          <w:rFonts w:hint="eastAsia" w:asciiTheme="minorEastAsia" w:hAnsiTheme="minorEastAsia" w:eastAsiaTheme="minorEastAsia"/>
          <w:sz w:val="24"/>
        </w:rPr>
        <w:t>本专业</w:t>
      </w:r>
      <w:r>
        <w:rPr>
          <w:rFonts w:hint="eastAsia" w:eastAsiaTheme="minorEastAsia"/>
          <w:sz w:val="24"/>
        </w:rPr>
        <w:t>最低毕业学分26学分，</w:t>
      </w:r>
      <w:r>
        <w:rPr>
          <w:rFonts w:eastAsiaTheme="minorEastAsia"/>
          <w:sz w:val="24"/>
        </w:rPr>
        <w:t>其中学位课</w:t>
      </w:r>
      <w:r>
        <w:rPr>
          <w:rFonts w:hint="eastAsia" w:eastAsiaTheme="minorEastAsia"/>
          <w:sz w:val="24"/>
        </w:rPr>
        <w:t>11</w:t>
      </w:r>
      <w:r>
        <w:rPr>
          <w:rFonts w:eastAsiaTheme="minorEastAsia"/>
          <w:sz w:val="24"/>
        </w:rPr>
        <w:t>学分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非学位课</w:t>
      </w:r>
      <w:r>
        <w:rPr>
          <w:rFonts w:hint="eastAsia" w:eastAsiaTheme="minorEastAsia"/>
          <w:sz w:val="24"/>
        </w:rPr>
        <w:t>14</w:t>
      </w:r>
      <w:r>
        <w:rPr>
          <w:rFonts w:eastAsiaTheme="minorEastAsia"/>
          <w:sz w:val="24"/>
        </w:rPr>
        <w:t>学分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必修环节</w:t>
      </w:r>
      <w:r>
        <w:rPr>
          <w:rFonts w:hint="eastAsia" w:eastAsiaTheme="minorEastAsia"/>
          <w:sz w:val="24"/>
        </w:rPr>
        <w:t>1</w:t>
      </w:r>
      <w:bookmarkStart w:id="1" w:name="_GoBack"/>
      <w:bookmarkEnd w:id="1"/>
      <w:r>
        <w:rPr>
          <w:rFonts w:hint="eastAsia" w:eastAsiaTheme="minorEastAsia"/>
          <w:sz w:val="24"/>
          <w:lang w:val="en-US" w:eastAsia="zh-CN"/>
        </w:rPr>
        <w:t>学</w:t>
      </w:r>
      <w:r>
        <w:rPr>
          <w:rFonts w:eastAsiaTheme="minorEastAsia"/>
          <w:sz w:val="24"/>
        </w:rPr>
        <w:t>分</w:t>
      </w:r>
      <w:r>
        <w:rPr>
          <w:rFonts w:hint="eastAsia" w:eastAsiaTheme="minorEastAsia"/>
          <w:sz w:val="24"/>
        </w:rPr>
        <w:t>。</w:t>
      </w:r>
    </w:p>
    <w:p w14:paraId="014C94DB">
      <w:pPr>
        <w:spacing w:line="360" w:lineRule="auto"/>
        <w:rPr>
          <w:color w:val="FF0000"/>
          <w:sz w:val="24"/>
        </w:rPr>
      </w:pPr>
      <w:r>
        <w:rPr>
          <w:rFonts w:eastAsiaTheme="minorEastAsia"/>
          <w:color w:val="000000"/>
          <w:sz w:val="24"/>
        </w:rPr>
        <w:t xml:space="preserve">    课程考试不设补考环节，</w:t>
      </w:r>
      <w:r>
        <w:rPr>
          <w:color w:val="000000"/>
          <w:sz w:val="24"/>
        </w:rPr>
        <w:t>考试成绩低于60分的需重修。</w:t>
      </w:r>
    </w:p>
    <w:p w14:paraId="16C9994E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</w:rPr>
        <w:t>中国现当代文学</w:t>
      </w:r>
      <w:r>
        <w:rPr>
          <w:rFonts w:eastAsiaTheme="minorEastAsia"/>
          <w:b/>
          <w:bCs/>
          <w:sz w:val="24"/>
        </w:rPr>
        <w:t>学术学位硕士研究生课程及培养环节设置一览表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06848F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61456E70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37B0FF92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55EF554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674C6C75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24B397A8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2BE49EA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3904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1E133BF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1488C7F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4BD0FF9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02CD8CB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5C93A4C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14312B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11FA0B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4324D8B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5E9A3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48D60B8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3651A2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B818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5376D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1A2BE8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728D3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58456F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0FC874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F119D8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Align w:val="center"/>
          </w:tcPr>
          <w:p w14:paraId="59E34BC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1DE7BED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3B53365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238D5CE0">
            <w:pPr>
              <w:jc w:val="center"/>
              <w:rPr>
                <w:i/>
                <w:color w:val="FF0000"/>
                <w:sz w:val="18"/>
                <w:szCs w:val="18"/>
                <w:highlight w:val="yellow"/>
              </w:rPr>
            </w:pPr>
            <w:ins w:id="0" w:author="杰" w:date="2025-06-24T09:37:17Z">
              <w:r>
                <w:rPr>
                  <w:rFonts w:hint="eastAsia"/>
                  <w:sz w:val="18"/>
                  <w:szCs w:val="18"/>
                </w:rPr>
                <w:t>XS0100003</w:t>
              </w:r>
            </w:ins>
          </w:p>
        </w:tc>
        <w:tc>
          <w:tcPr>
            <w:tcW w:w="709" w:type="dxa"/>
            <w:vAlign w:val="center"/>
          </w:tcPr>
          <w:p w14:paraId="1FEF40F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14:paraId="7FB05993">
            <w:pPr>
              <w:jc w:val="center"/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6FDB876F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0BE3B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2E1025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AF6D06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1B9B164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65F4A713">
            <w:r>
              <w:rPr>
                <w:sz w:val="18"/>
                <w:szCs w:val="18"/>
              </w:rPr>
              <w:t>文献阅读与论文写作</w:t>
            </w:r>
          </w:p>
        </w:tc>
        <w:tc>
          <w:tcPr>
            <w:tcW w:w="1081" w:type="dxa"/>
            <w:vAlign w:val="center"/>
          </w:tcPr>
          <w:p w14:paraId="3659F40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XS0100001</w:t>
            </w:r>
          </w:p>
        </w:tc>
        <w:tc>
          <w:tcPr>
            <w:tcW w:w="709" w:type="dxa"/>
            <w:vAlign w:val="center"/>
          </w:tcPr>
          <w:p w14:paraId="4E711186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488313B4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0FE1E40D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D27E4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2AB21FE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D7A7CA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E64DB3A">
            <w:r>
              <w:rPr>
                <w:rFonts w:hint="eastAsia"/>
                <w:sz w:val="18"/>
                <w:szCs w:val="18"/>
              </w:rPr>
              <w:t>中国语言文学研究的前沿与热点问题</w:t>
            </w:r>
          </w:p>
        </w:tc>
        <w:tc>
          <w:tcPr>
            <w:tcW w:w="1081" w:type="dxa"/>
            <w:vAlign w:val="center"/>
          </w:tcPr>
          <w:p w14:paraId="37B463B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XS0100002</w:t>
            </w:r>
          </w:p>
        </w:tc>
        <w:tc>
          <w:tcPr>
            <w:tcW w:w="709" w:type="dxa"/>
            <w:vAlign w:val="center"/>
          </w:tcPr>
          <w:p w14:paraId="0BBF1B40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7F7636C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C8CBD3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考查（中国现当代文学专业）</w:t>
            </w:r>
          </w:p>
        </w:tc>
      </w:tr>
      <w:tr w14:paraId="7E0A1E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4F84364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069FA4C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4BF6085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12B956AA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552C4B1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1CEA269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75E6D1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3FB289D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627BAB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1E30343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ADC5D5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106826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14:paraId="44D121C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TS0000101</w:t>
            </w:r>
          </w:p>
        </w:tc>
        <w:tc>
          <w:tcPr>
            <w:tcW w:w="709" w:type="dxa"/>
            <w:vAlign w:val="center"/>
          </w:tcPr>
          <w:p w14:paraId="11524B6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5A36B96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1E833FB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5C42EE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EC1D25C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2F2169A7">
            <w:pPr>
              <w:adjustRightInd w:val="0"/>
              <w:snapToGrid w:val="0"/>
              <w:jc w:val="center"/>
              <w:rPr>
                <w:b/>
                <w:i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中国现当代文学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  <w:p w14:paraId="57F7FFB0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选修课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本专业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研究生至少选修12学分）</w:t>
            </w:r>
          </w:p>
          <w:p w14:paraId="568C56E1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0819ADF">
            <w:pPr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鲁迅研究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43F087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XS0106101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8C3A7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E1F727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1</w:t>
            </w:r>
          </w:p>
        </w:tc>
        <w:tc>
          <w:tcPr>
            <w:tcW w:w="1045" w:type="dxa"/>
            <w:vAlign w:val="center"/>
          </w:tcPr>
          <w:p w14:paraId="283635D1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选修/考察</w:t>
            </w:r>
          </w:p>
        </w:tc>
      </w:tr>
      <w:tr w14:paraId="381F9E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A6D2BE1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BB86FDD">
            <w:pPr>
              <w:adjustRightInd w:val="0"/>
              <w:snapToGrid w:val="0"/>
              <w:jc w:val="center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CD000EE">
            <w:pPr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中国现代小说研究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666E4B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XS0106102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677DE3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036A750">
            <w:pPr>
              <w:jc w:val="center"/>
              <w:rPr>
                <w:iCs/>
              </w:rPr>
            </w:pPr>
            <w:r>
              <w:rPr>
                <w:rFonts w:hint="eastAsia"/>
                <w:iCs/>
              </w:rPr>
              <w:t>1</w:t>
            </w:r>
          </w:p>
        </w:tc>
        <w:tc>
          <w:tcPr>
            <w:tcW w:w="1045" w:type="dxa"/>
            <w:vAlign w:val="center"/>
          </w:tcPr>
          <w:p w14:paraId="1E548CCB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选修/考察</w:t>
            </w:r>
          </w:p>
        </w:tc>
      </w:tr>
      <w:tr w14:paraId="0F057F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9BB4DF1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DC1ADAD">
            <w:pPr>
              <w:jc w:val="center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A7E397B">
            <w:pPr>
              <w:adjustRightInd w:val="0"/>
              <w:snapToGrid w:val="0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当代小说与文学思潮研究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85A560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XS0106105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107B9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0AC24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14563708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选修/考察</w:t>
            </w:r>
          </w:p>
        </w:tc>
      </w:tr>
      <w:tr w14:paraId="6E77E0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C704294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D4ADD33">
            <w:pPr>
              <w:jc w:val="center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DF8C74F">
            <w:pPr>
              <w:adjustRightInd w:val="0"/>
              <w:snapToGrid w:val="0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典型文本与当代文学思潮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26C42F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XS0106201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EB97D8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175FB9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310B5F1E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选修/考察</w:t>
            </w:r>
          </w:p>
        </w:tc>
      </w:tr>
      <w:tr w14:paraId="74F5A5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9E32491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71931A8">
            <w:pPr>
              <w:jc w:val="center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215914E">
            <w:pPr>
              <w:adjustRightInd w:val="0"/>
              <w:snapToGrid w:val="0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民国文化与文学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5B77D7C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XS0106202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2DD76D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8FD1AA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76658A00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选修/考察</w:t>
            </w:r>
          </w:p>
        </w:tc>
      </w:tr>
      <w:tr w14:paraId="43C05D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53E47A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BB3A196">
            <w:pPr>
              <w:jc w:val="center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48A928B">
            <w:pPr>
              <w:adjustRightInd w:val="0"/>
              <w:snapToGrid w:val="0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中国现代戏剧文学与思潮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508AB4F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XS0106203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D087B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262A8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790118F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选修/考察</w:t>
            </w:r>
          </w:p>
        </w:tc>
      </w:tr>
      <w:tr w14:paraId="521490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C51801F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97F1811">
            <w:pPr>
              <w:jc w:val="center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7E6247B">
            <w:pPr>
              <w:adjustRightInd w:val="0"/>
              <w:snapToGrid w:val="0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解放区文学与当代文艺批评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5ABD7F3">
            <w:pPr>
              <w:tabs>
                <w:tab w:val="left" w:pos="201"/>
              </w:tabs>
              <w:jc w:val="left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XS0106204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F33820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3487C5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2D25AFB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选修/考察</w:t>
            </w:r>
          </w:p>
        </w:tc>
      </w:tr>
      <w:tr w14:paraId="7F4BEAA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0FBABCF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0755F5F">
            <w:pPr>
              <w:jc w:val="center"/>
              <w:rPr>
                <w:rFonts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1CEC559">
            <w:pPr>
              <w:adjustRightInd w:val="0"/>
              <w:snapToGrid w:val="0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区域文化专题研究（刘勇）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71F650C">
            <w:pPr>
              <w:tabs>
                <w:tab w:val="left" w:pos="201"/>
              </w:tabs>
              <w:jc w:val="left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XS0106205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E1D542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E91B7">
            <w:pPr>
              <w:jc w:val="center"/>
              <w:rPr>
                <w:iCs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6EA9DDE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iCs/>
                <w:sz w:val="18"/>
                <w:szCs w:val="18"/>
              </w:rPr>
              <w:t>选修/考察</w:t>
            </w:r>
          </w:p>
        </w:tc>
      </w:tr>
      <w:tr w14:paraId="458042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6ABA9C7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76ECFBF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7C64E0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60797CA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10E73102">
            <w:pPr>
              <w:jc w:val="center"/>
              <w:rPr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65D048B">
            <w:pPr>
              <w:jc w:val="center"/>
              <w:rPr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E105599">
            <w:pPr>
              <w:jc w:val="center"/>
              <w:rPr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08F28C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至少参加一次学术活动月并发布学术观点一场</w:t>
            </w:r>
          </w:p>
        </w:tc>
      </w:tr>
      <w:tr w14:paraId="2565C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atLeast"/>
          <w:jc w:val="center"/>
        </w:trPr>
        <w:tc>
          <w:tcPr>
            <w:tcW w:w="571" w:type="dxa"/>
            <w:vMerge w:val="continue"/>
            <w:vAlign w:val="center"/>
          </w:tcPr>
          <w:p w14:paraId="4F6FF6B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3A75F4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D7FC19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48E7A61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DAA9E6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F89689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vAlign w:val="center"/>
          </w:tcPr>
          <w:p w14:paraId="1B761BC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2F7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3C3EC1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C1671D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1D87495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493CA07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D82166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F7F73B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7A27594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5C6C98F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38E5A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706828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1A048F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4704A8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48D8670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D5D11B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322B63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3-4</w:t>
            </w:r>
          </w:p>
        </w:tc>
        <w:tc>
          <w:tcPr>
            <w:tcW w:w="1045" w:type="dxa"/>
            <w:vMerge w:val="continue"/>
            <w:vAlign w:val="center"/>
          </w:tcPr>
          <w:p w14:paraId="2F4C6DE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5781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7E0D9E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E78638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923D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1A80DAC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877EC6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3B4445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45" w:type="dxa"/>
            <w:vMerge w:val="continue"/>
          </w:tcPr>
          <w:p w14:paraId="3D288BE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DE2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60BF9D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A907D9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206882B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60074F2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4E18DD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0657DF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41549B1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AC6E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FEAFB8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A50E9E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90E887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40E51B4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32418F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4C66E4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3BDA4D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0B1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485E27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5EE891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B40838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72AD2E6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F75B39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53E4CC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0C218B3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8904C58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73C8A941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3A0AE46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非学位课中的方向选修课模块由各培养单位自行设置，并给出具体选修学分要求。</w:t>
      </w:r>
    </w:p>
    <w:p w14:paraId="46E20BD9">
      <w:pPr>
        <w:spacing w:line="440" w:lineRule="exact"/>
        <w:ind w:firstLine="480" w:firstLineChars="200"/>
        <w:rPr>
          <w:rFonts w:eastAsia="黑体"/>
          <w:bCs/>
          <w:sz w:val="24"/>
        </w:rPr>
      </w:pPr>
      <w:r>
        <w:rPr>
          <w:rFonts w:eastAsiaTheme="minorEastAsia"/>
          <w:bCs/>
          <w:sz w:val="24"/>
        </w:rPr>
        <w:t>2.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507997"/>
    <w:multiLevelType w:val="singleLevel"/>
    <w:tmpl w:val="5750799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杰">
    <w15:presenceInfo w15:providerId="WPS Office" w15:userId="750758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0D0D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D06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47C19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4FC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49C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6E9F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5D24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6DE8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058E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1DE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3BC6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4BC5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0D7D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6E74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1D4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40BB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5F2C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16D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20A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424D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3698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E7C99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0BCE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15A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90A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6961D77"/>
    <w:rsid w:val="08063D7F"/>
    <w:rsid w:val="08283AEA"/>
    <w:rsid w:val="0D98311E"/>
    <w:rsid w:val="0EC03533"/>
    <w:rsid w:val="0F7D6A6F"/>
    <w:rsid w:val="112371A2"/>
    <w:rsid w:val="128238F4"/>
    <w:rsid w:val="137B1518"/>
    <w:rsid w:val="177F5569"/>
    <w:rsid w:val="1A5F3D37"/>
    <w:rsid w:val="1FE96C05"/>
    <w:rsid w:val="225E5D31"/>
    <w:rsid w:val="233D35AC"/>
    <w:rsid w:val="24CB478F"/>
    <w:rsid w:val="27846795"/>
    <w:rsid w:val="2B8614C4"/>
    <w:rsid w:val="2D0619FA"/>
    <w:rsid w:val="30F2476F"/>
    <w:rsid w:val="3253123E"/>
    <w:rsid w:val="34612CE9"/>
    <w:rsid w:val="348002E4"/>
    <w:rsid w:val="356615C6"/>
    <w:rsid w:val="382043DD"/>
    <w:rsid w:val="3C360B51"/>
    <w:rsid w:val="3C992E26"/>
    <w:rsid w:val="3D8E7E7B"/>
    <w:rsid w:val="3FFD2798"/>
    <w:rsid w:val="40027CE7"/>
    <w:rsid w:val="4A330784"/>
    <w:rsid w:val="4E3E6DEE"/>
    <w:rsid w:val="5385202A"/>
    <w:rsid w:val="562D147A"/>
    <w:rsid w:val="56B0015D"/>
    <w:rsid w:val="571E4952"/>
    <w:rsid w:val="681E2893"/>
    <w:rsid w:val="68AC5F38"/>
    <w:rsid w:val="70BC0E22"/>
    <w:rsid w:val="715F24EA"/>
    <w:rsid w:val="755F74C6"/>
    <w:rsid w:val="7A6730A5"/>
    <w:rsid w:val="7B761AFA"/>
    <w:rsid w:val="7C1F52BA"/>
    <w:rsid w:val="7C727ADF"/>
    <w:rsid w:val="7E9F4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标题 2 Char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标题 1 Char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19">
    <w:name w:val="批注文字 Char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Char"/>
    <w:basedOn w:val="19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框文本 Char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Char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标题 4 Char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C41582-CC46-4D5E-8C7E-74B0C9D4F0E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yanjiushengyuan</Company>
  <Pages>4</Pages>
  <Words>2995</Words>
  <Characters>3185</Characters>
  <Lines>24</Lines>
  <Paragraphs>6</Paragraphs>
  <TotalTime>2</TotalTime>
  <ScaleCrop>false</ScaleCrop>
  <LinksUpToDate>false</LinksUpToDate>
  <CharactersWithSpaces>3195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2025-03-05T06:47:00Z</dcterms:created>
  <dc:creator>刘明旭</dc:creator>
  <cp:lastModifiedBy>杰</cp:lastModifiedBy>
  <cp:lastPrinted>2025-06-25T07:54:08Z</cp:lastPrinted>
  <dcterms:modified xsi:type="dcterms:W3CDTF">2025-06-25T07:55:02Z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eyJoZGlkIjoiNDgxYmFmNmU4Yzk1NjliM2E1OGMwOTBiNGIyYWU4MzIiLCJ1c2VySWQiOiIzMDM1NjkzMDgifQ==</vt:lpwstr>
  </property>
  <property fmtid="{D5CDD505-2E9C-101B-9397-08002B2CF9AE}" pid="4" name="ICV">
    <vt:lpwstr>B6674BCEB4584963B0EDF16CC23E315E_12</vt:lpwstr>
  </property>
</Properties>
</file>