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386128">
      <w:pPr>
        <w:ind w:left="321" w:leftChars="153" w:right="227"/>
        <w:jc w:val="center"/>
        <w:rPr>
          <w:rFonts w:eastAsia="黑体"/>
          <w:b/>
          <w:bCs/>
          <w:sz w:val="36"/>
          <w:szCs w:val="36"/>
        </w:rPr>
      </w:pPr>
      <w:r>
        <w:rPr>
          <w:rFonts w:hint="eastAsia" w:eastAsia="黑体"/>
          <w:b/>
          <w:bCs/>
          <w:sz w:val="36"/>
          <w:szCs w:val="36"/>
        </w:rPr>
        <w:t>中国古代文学</w:t>
      </w:r>
      <w:r>
        <w:rPr>
          <w:rFonts w:eastAsia="黑体"/>
          <w:b/>
          <w:bCs/>
          <w:sz w:val="36"/>
          <w:szCs w:val="36"/>
        </w:rPr>
        <w:t>学术学位硕士研究生培养方案</w:t>
      </w:r>
    </w:p>
    <w:p w14:paraId="27542EB0">
      <w:pPr>
        <w:ind w:left="321" w:leftChars="153" w:right="227"/>
        <w:jc w:val="center"/>
        <w:rPr>
          <w:rFonts w:hint="eastAsia" w:eastAsia="黑体"/>
          <w:b/>
          <w:bCs/>
          <w:sz w:val="28"/>
          <w:szCs w:val="28"/>
          <w:lang w:eastAsia="zh-CN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</w:rPr>
        <w:t>文</w:t>
      </w:r>
      <w:r>
        <w:rPr>
          <w:rFonts w:eastAsia="黑体"/>
          <w:b/>
          <w:bCs/>
          <w:sz w:val="28"/>
          <w:szCs w:val="28"/>
        </w:rPr>
        <w:t>学院</w:t>
      </w:r>
      <w:r>
        <w:rPr>
          <w:rFonts w:hint="eastAsia" w:eastAsia="黑体"/>
          <w:b/>
          <w:bCs/>
          <w:sz w:val="28"/>
          <w:szCs w:val="28"/>
          <w:lang w:eastAsia="zh-CN"/>
        </w:rPr>
        <w:t>）</w:t>
      </w:r>
    </w:p>
    <w:p w14:paraId="256150E3">
      <w:pPr>
        <w:spacing w:line="440" w:lineRule="exact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一、专业名称、代码</w:t>
      </w:r>
    </w:p>
    <w:p w14:paraId="0EFCF5BE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sz w:val="24"/>
        </w:rPr>
        <w:t>中国</w:t>
      </w:r>
      <w:r>
        <w:rPr>
          <w:rFonts w:hint="eastAsia"/>
          <w:sz w:val="24"/>
          <w:lang w:val="en-US" w:eastAsia="zh-CN"/>
        </w:rPr>
        <w:t>古代文学</w:t>
      </w:r>
    </w:p>
    <w:p w14:paraId="7C622F6C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rFonts w:hint="default" w:eastAsia="宋体"/>
          <w:color w:val="222222"/>
          <w:kern w:val="0"/>
          <w:sz w:val="18"/>
          <w:szCs w:val="18"/>
          <w:lang w:val="en-US" w:eastAsia="zh-CN"/>
        </w:rPr>
      </w:pPr>
      <w:r>
        <w:rPr>
          <w:color w:val="222222"/>
          <w:kern w:val="0"/>
          <w:sz w:val="24"/>
        </w:rPr>
        <w:t>专业代码：</w:t>
      </w:r>
      <w:r>
        <w:rPr>
          <w:rFonts w:hint="eastAsia"/>
          <w:color w:val="222222"/>
          <w:kern w:val="0"/>
          <w:sz w:val="24"/>
        </w:rPr>
        <w:t>0501</w:t>
      </w:r>
      <w:r>
        <w:rPr>
          <w:rFonts w:hint="eastAsia"/>
          <w:color w:val="222222"/>
          <w:kern w:val="0"/>
          <w:sz w:val="24"/>
          <w:lang w:val="en-US" w:eastAsia="zh-CN"/>
        </w:rPr>
        <w:t>05</w:t>
      </w:r>
    </w:p>
    <w:p w14:paraId="536B5654">
      <w:pPr>
        <w:numPr>
          <w:ilvl w:val="0"/>
          <w:numId w:val="1"/>
        </w:numPr>
        <w:spacing w:line="440" w:lineRule="exact"/>
        <w:ind w:firstLine="56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专业简介</w:t>
      </w:r>
    </w:p>
    <w:p w14:paraId="23F47049">
      <w:pPr>
        <w:spacing w:line="440" w:lineRule="exact"/>
        <w:ind w:right="-62" w:firstLine="480" w:firstLineChars="200"/>
        <w:rPr>
          <w:rFonts w:hint="eastAsia" w:ascii="Times New Roman" w:hAnsi="Times New Roman" w:eastAsia="宋体" w:cs="Times New Roman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中国古代文学专业始建于1943年，自1978年开始招收硕士研究生，1981年建成全国首批硕士授权点，1986年建成河北省首批博士学位授权点，是河北省最早的硕士、博士学位授权点，亦是河北省重点建设学科。现有中国曲学研究中心、古籍整理研究所、国学传承与发展协同创新中心3个省级研究中心（所）和河北省文化产业基地1个省级产、学、研基地。</w:t>
      </w:r>
    </w:p>
    <w:p w14:paraId="0095ECB4">
      <w:pPr>
        <w:spacing w:line="440" w:lineRule="exact"/>
        <w:ind w:right="-62" w:firstLine="480" w:firstLineChars="200"/>
        <w:rPr>
          <w:rFonts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sz w:val="24"/>
          <w:lang w:val="en-US" w:eastAsia="zh-CN"/>
        </w:rPr>
        <w:t>中国古代文学专业不仅有着悠久的历史和深厚的底蕴，而且代有传承、赓续有序。顾随、詹锳、魏际昌等前辈学者，奠定了团队在李白研究、《文心雕龙》研究、诸子学研究等研究领域的学术地位，获得了“全国劳动模范（人民教师）”等称号，获得全国图书奖、河北省优秀科研成果奖一等奖等数项奖励，并建立国家级学会——《文心雕龙》研究学位。此后，詹福瑞、刘崇德、韩成武等学者，在保持李白研究和《文心雕龙》研究学术前沿地位的基础上，开拓了词曲学、杜诗学的学术特色，获得了教育部优秀社科成果奖一等奖、全国古籍整理优秀图书奖一等奖、国家图书奖等奖项10余项。及至今日，学科成员赓续“以德养术、研学并育、以老帮新、团队协作”的优良传统，立足“国家级一流本科专业（汉语言文学专业）”“国家级特色专业（汉语言文学专业）”、教育部重点建设“燕赵文化学科群”牵头学科的建设契机，持续在李白研究、杜甫研究、词曲学研究、《文心雕龙》研究、楚辞学研究等领域深耕，特别是词曲文献及声律研究在全国具有较大影响力。</w:t>
      </w:r>
    </w:p>
    <w:p w14:paraId="18AB49AE">
      <w:pPr>
        <w:spacing w:line="440" w:lineRule="exact"/>
        <w:ind w:firstLine="56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三、研究方向</w:t>
      </w:r>
    </w:p>
    <w:p w14:paraId="391DAFB5">
      <w:pPr>
        <w:spacing w:line="360" w:lineRule="auto"/>
        <w:ind w:firstLine="480" w:firstLineChars="200"/>
        <w:jc w:val="left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中国古代文学专业主要设置</w:t>
      </w:r>
      <w:r>
        <w:rPr>
          <w:rFonts w:hint="eastAsia"/>
          <w:sz w:val="24"/>
        </w:rPr>
        <w:t>先秦两汉文学、魏晋南北朝隋唐文学、宋元明清文学、中国文学批评、词曲学</w:t>
      </w:r>
      <w:r>
        <w:rPr>
          <w:rFonts w:hint="eastAsia"/>
          <w:sz w:val="24"/>
          <w:lang w:val="en-US" w:eastAsia="zh-CN"/>
        </w:rPr>
        <w:t>5个研究方向</w:t>
      </w:r>
      <w:r>
        <w:rPr>
          <w:rFonts w:hint="eastAsia"/>
          <w:sz w:val="24"/>
        </w:rPr>
        <w:t>。</w:t>
      </w:r>
      <w:r>
        <w:rPr>
          <w:rFonts w:hint="eastAsia"/>
          <w:sz w:val="24"/>
          <w:lang w:val="en-US" w:eastAsia="zh-CN"/>
        </w:rPr>
        <w:t>先秦两汉文学、魏晋南北朝隋唐文学、宋元明清文学聚焦于中国古代文学史不同历史分期内不同文体、文学流派，文学思潮的形成、兴衰、嬗变等文学发展脉络及历史规律，以及不同历史时期经典作家、经典作品的文学价值、文学成就及影响。中国文学批评词曲学</w:t>
      </w:r>
      <w:r>
        <w:rPr>
          <w:rFonts w:hint="eastAsia"/>
          <w:sz w:val="24"/>
        </w:rPr>
        <w:t>从“乐体”“文体”双重角度对词曲的音韵和文学体式进行研读、分析、归纳，总结词调和曲调体式的历史发展演变，并从选声择调角度探讨作家作品的文学史地位，倡导词曲音乐学、词曲体声律学及词调学的建设</w:t>
      </w:r>
      <w:r>
        <w:rPr>
          <w:rFonts w:hint="eastAsia"/>
          <w:sz w:val="24"/>
          <w:lang w:eastAsia="zh-CN"/>
        </w:rPr>
        <w:t>。</w:t>
      </w:r>
      <w:r>
        <w:rPr>
          <w:rFonts w:hint="eastAsia"/>
          <w:sz w:val="24"/>
          <w:lang w:val="en-US" w:eastAsia="zh-CN"/>
        </w:rPr>
        <w:t>中国文学批评史基于中国历代文论家及文论作品的研读，研究、探讨、总结中国古代文学理论的发展脉络和批评方法的演变过程，以及文学创作、文学鉴赏和文学批评的基本路径及规律。</w:t>
      </w:r>
    </w:p>
    <w:p w14:paraId="0905789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四、学制及学习年限</w:t>
      </w:r>
    </w:p>
    <w:p w14:paraId="681975D5">
      <w:pPr>
        <w:spacing w:line="440" w:lineRule="exact"/>
        <w:ind w:firstLine="480" w:firstLineChars="200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43D7BB8A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五、培养目标</w:t>
      </w:r>
    </w:p>
    <w:p w14:paraId="77E3124E">
      <w:pPr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．全面、准确地掌握马克思主义的基本理论，拥护中国共产党的领导，拥护社会主义制度，热爱祖国，遵纪守法，品行端正。</w:t>
      </w:r>
    </w:p>
    <w:p w14:paraId="11CEEC4E">
      <w:pPr>
        <w:spacing w:line="360" w:lineRule="auto"/>
        <w:ind w:firstLine="480" w:firstLineChars="200"/>
        <w:jc w:val="left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．全面掌握本学科的基础理论和专门知识，充分了解本学科的前沿动态和发展趋势，能在导师指导下开展深入、富有创新性的学术研究工作，具有较深的学术素养、良好</w:t>
      </w:r>
      <w:r>
        <w:rPr>
          <w:rFonts w:hint="eastAsia"/>
          <w:sz w:val="24"/>
          <w:lang w:val="en-US" w:eastAsia="zh-CN"/>
        </w:rPr>
        <w:t>的</w:t>
      </w:r>
      <w:r>
        <w:rPr>
          <w:rFonts w:hint="eastAsia"/>
          <w:sz w:val="24"/>
        </w:rPr>
        <w:t>研究能力、高度</w:t>
      </w:r>
      <w:r>
        <w:rPr>
          <w:rFonts w:hint="eastAsia"/>
          <w:sz w:val="24"/>
          <w:lang w:val="en-US" w:eastAsia="zh-CN"/>
        </w:rPr>
        <w:t>的</w:t>
      </w:r>
      <w:r>
        <w:rPr>
          <w:rFonts w:hint="eastAsia"/>
          <w:sz w:val="24"/>
        </w:rPr>
        <w:t>创新精神与社会责任感，能够参与中国语言文学学科的理论创新、文化传承与社会服务。</w:t>
      </w:r>
    </w:p>
    <w:p w14:paraId="6D85CE89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六、培养方式</w:t>
      </w:r>
    </w:p>
    <w:p w14:paraId="29D4E265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</w:rPr>
        <w:t>．实行导师负责的硕士生指导小组制，导师指导与集体培养相结合。</w:t>
      </w:r>
    </w:p>
    <w:p w14:paraId="462A80B2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2</w:t>
      </w:r>
      <w:r>
        <w:rPr>
          <w:rFonts w:hint="eastAsia" w:ascii="宋体" w:hAnsi="宋体" w:cs="宋体"/>
          <w:sz w:val="24"/>
        </w:rPr>
        <w:t>．研究生初选指导教师，实行导师和学生双向选择制。遇有特殊情况，由导师组长与导师</w:t>
      </w:r>
      <w:r>
        <w:rPr>
          <w:rFonts w:hint="eastAsia" w:ascii="宋体" w:hAnsi="宋体" w:cs="宋体"/>
          <w:sz w:val="24"/>
          <w:lang w:val="en-US" w:eastAsia="zh-CN"/>
        </w:rPr>
        <w:t>协商</w:t>
      </w:r>
      <w:r>
        <w:rPr>
          <w:rFonts w:hint="eastAsia" w:ascii="宋体" w:hAnsi="宋体" w:cs="宋体"/>
          <w:sz w:val="24"/>
        </w:rPr>
        <w:t>解决。</w:t>
      </w:r>
    </w:p>
    <w:p w14:paraId="2D177636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3</w:t>
      </w:r>
      <w:r>
        <w:rPr>
          <w:rFonts w:hint="eastAsia" w:ascii="宋体" w:hAnsi="宋体" w:cs="宋体"/>
          <w:sz w:val="24"/>
        </w:rPr>
        <w:t>．充分发挥学科的综合优势和学术群体的作用，每位导师每届指导学生原则上不超过</w:t>
      </w:r>
      <w:r>
        <w:rPr>
          <w:rFonts w:ascii="宋体" w:hAnsi="宋体" w:cs="宋体"/>
          <w:sz w:val="24"/>
        </w:rPr>
        <w:t>5</w:t>
      </w:r>
      <w:r>
        <w:rPr>
          <w:rFonts w:hint="eastAsia" w:ascii="宋体" w:hAnsi="宋体" w:cs="宋体"/>
          <w:sz w:val="24"/>
        </w:rPr>
        <w:t>名，新增导师首次招生原则上指导</w:t>
      </w:r>
      <w:r>
        <w:rPr>
          <w:rFonts w:ascii="宋体" w:hAnsi="宋体" w:cs="宋体"/>
          <w:sz w:val="24"/>
        </w:rPr>
        <w:t>1—2</w:t>
      </w:r>
      <w:r>
        <w:rPr>
          <w:rFonts w:hint="eastAsia" w:ascii="宋体" w:hAnsi="宋体" w:cs="宋体"/>
          <w:sz w:val="24"/>
        </w:rPr>
        <w:t>名学生。</w:t>
      </w:r>
    </w:p>
    <w:p w14:paraId="4DA82F29">
      <w:pPr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</w:rPr>
      </w:pPr>
      <w:r>
        <w:rPr>
          <w:rFonts w:ascii="宋体" w:hAnsi="宋体" w:cs="宋体"/>
          <w:sz w:val="24"/>
        </w:rPr>
        <w:t>4</w:t>
      </w:r>
      <w:r>
        <w:rPr>
          <w:rFonts w:hint="eastAsia" w:ascii="宋体" w:hAnsi="宋体" w:cs="宋体"/>
          <w:sz w:val="24"/>
        </w:rPr>
        <w:t>．贯彻因材施教的原则，充分发挥硕士生的个人才能和特长，对研究生的学习重点、学习时间和方式、学位论文的选题，根据每个硕士生的基础和具体情况进行安排。</w:t>
      </w:r>
      <w:r>
        <w:rPr>
          <w:rFonts w:ascii="宋体" w:hAnsi="宋体" w:cs="宋体"/>
          <w:sz w:val="24"/>
        </w:rPr>
        <w:t>结合专业特点撰写</w:t>
      </w:r>
      <w:r>
        <w:rPr>
          <w:rFonts w:hint="eastAsia" w:ascii="宋体" w:hAnsi="宋体" w:cs="宋体"/>
          <w:sz w:val="24"/>
        </w:rPr>
        <w:t>学位论文。</w:t>
      </w:r>
    </w:p>
    <w:p w14:paraId="15059202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七、中期筛选</w:t>
      </w:r>
    </w:p>
    <w:p w14:paraId="0462E0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line="360" w:lineRule="auto"/>
        <w:ind w:firstLine="480" w:firstLineChars="200"/>
        <w:textAlignment w:val="auto"/>
        <w:rPr>
          <w:rFonts w:eastAsiaTheme="minorEastAsia"/>
          <w:bCs/>
          <w:sz w:val="24"/>
        </w:rPr>
      </w:pPr>
      <w:bookmarkStart w:id="0" w:name="_Toc59002625"/>
      <w:r>
        <w:rPr>
          <w:rFonts w:eastAsiaTheme="minorEastAsia"/>
          <w:bCs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sz w:val="24"/>
        </w:rPr>
        <w:t>按照《河北大学研究生中期筛选管理办法》（校政字〔2021〕15号）的相关规定，组织开展中期筛选工作。</w:t>
      </w:r>
    </w:p>
    <w:p w14:paraId="0B712114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八</w:t>
      </w:r>
      <w:r>
        <w:rPr>
          <w:rFonts w:eastAsia="黑体"/>
          <w:bCs/>
          <w:sz w:val="28"/>
          <w:szCs w:val="28"/>
        </w:rPr>
        <w:t>、学位（毕业）论文</w:t>
      </w:r>
    </w:p>
    <w:p w14:paraId="403ACB36">
      <w:pPr>
        <w:widowControl/>
        <w:spacing w:before="105" w:after="105" w:line="360" w:lineRule="auto"/>
        <w:ind w:firstLine="482"/>
        <w:jc w:val="left"/>
        <w:rPr>
          <w:rFonts w:hint="eastAsia" w:eastAsia="宋体"/>
          <w:bCs/>
          <w:color w:val="222222"/>
          <w:kern w:val="0"/>
          <w:sz w:val="24"/>
          <w:lang w:eastAsia="zh-CN"/>
        </w:rPr>
      </w:pPr>
      <w:r>
        <w:rPr>
          <w:bCs/>
          <w:color w:val="222222"/>
          <w:kern w:val="0"/>
          <w:sz w:val="24"/>
        </w:rPr>
        <w:t>1.总体要求</w:t>
      </w:r>
      <w:r>
        <w:rPr>
          <w:rFonts w:hint="eastAsia"/>
          <w:bCs/>
          <w:color w:val="222222"/>
          <w:kern w:val="0"/>
          <w:sz w:val="24"/>
        </w:rPr>
        <w:t>：</w:t>
      </w:r>
      <w:r>
        <w:rPr>
          <w:bCs/>
          <w:color w:val="222222"/>
          <w:kern w:val="0"/>
          <w:sz w:val="24"/>
        </w:rPr>
        <w:t>按照《河北大学关于开展2025版研究生培养方案修订工作的指导意见》（校政字〔2025〕</w:t>
      </w:r>
      <w:r>
        <w:rPr>
          <w:rFonts w:hint="eastAsia"/>
          <w:bCs/>
          <w:color w:val="222222"/>
          <w:kern w:val="0"/>
          <w:sz w:val="24"/>
          <w:vertAlign w:val="baseline"/>
          <w:lang w:val="en-US" w:eastAsia="zh-CN"/>
        </w:rPr>
        <w:t>9</w:t>
      </w:r>
      <w:r>
        <w:rPr>
          <w:bCs/>
          <w:color w:val="222222"/>
          <w:kern w:val="0"/>
          <w:sz w:val="24"/>
        </w:rPr>
        <w:t>号）规定，硕士研究生论文开题与答辩时间间隔原则上不少于12个月。学位（毕业）论文应当表明作者具有独立从事学术研究工作的能力</w:t>
      </w:r>
      <w:r>
        <w:rPr>
          <w:rFonts w:hint="eastAsia"/>
          <w:bCs/>
          <w:color w:val="222222"/>
          <w:kern w:val="0"/>
          <w:sz w:val="24"/>
          <w:lang w:eastAsia="zh-CN"/>
        </w:rPr>
        <w:t>。</w:t>
      </w:r>
    </w:p>
    <w:p w14:paraId="115F5693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2.开题</w:t>
      </w:r>
      <w:r>
        <w:rPr>
          <w:rFonts w:hint="eastAsia"/>
          <w:bCs/>
          <w:color w:val="222222"/>
          <w:kern w:val="0"/>
          <w:sz w:val="24"/>
        </w:rPr>
        <w:t>：</w:t>
      </w:r>
      <w:r>
        <w:rPr>
          <w:bCs/>
          <w:color w:val="222222"/>
          <w:kern w:val="0"/>
          <w:sz w:val="24"/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</w:t>
      </w:r>
      <w:r>
        <w:rPr>
          <w:rFonts w:hint="eastAsia"/>
          <w:bCs/>
          <w:color w:val="222222"/>
          <w:kern w:val="0"/>
          <w:sz w:val="24"/>
          <w:lang w:val="en-US" w:eastAsia="zh-CN"/>
        </w:rPr>
        <w:t>内容</w:t>
      </w:r>
      <w:r>
        <w:rPr>
          <w:bCs/>
          <w:color w:val="222222"/>
          <w:kern w:val="0"/>
          <w:sz w:val="24"/>
        </w:rPr>
        <w:t>。</w:t>
      </w:r>
    </w:p>
    <w:p w14:paraId="6EFAE44F">
      <w:pPr>
        <w:widowControl/>
        <w:spacing w:before="105" w:after="105" w:line="360" w:lineRule="auto"/>
        <w:ind w:firstLine="482"/>
        <w:jc w:val="left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原则上在入学后第3学期（最迟</w:t>
      </w:r>
      <w:r>
        <w:rPr>
          <w:rFonts w:hint="eastAsia"/>
          <w:bCs/>
          <w:color w:val="222222"/>
          <w:kern w:val="0"/>
          <w:sz w:val="24"/>
          <w:lang w:val="en-US" w:eastAsia="zh-CN"/>
        </w:rPr>
        <w:t>在</w:t>
      </w:r>
      <w:r>
        <w:rPr>
          <w:bCs/>
          <w:color w:val="222222"/>
          <w:kern w:val="0"/>
          <w:sz w:val="24"/>
        </w:rPr>
        <w:t>第4学期）完成开题。开题由3-5名具有高级专业技术职务人员参加，以学术报告的方式进行。</w:t>
      </w:r>
    </w:p>
    <w:p w14:paraId="36961A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482"/>
        <w:jc w:val="left"/>
        <w:textAlignment w:val="auto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3.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26C24BC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482"/>
        <w:jc w:val="left"/>
        <w:textAlignment w:val="auto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4.学位申请：达到学位授予条件的申请人，经导师同意后，应于答辩前三个月，向所属学位评定分委员会提出学位申请，提交学位申请材料。</w:t>
      </w:r>
    </w:p>
    <w:p w14:paraId="64FD3E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482"/>
        <w:jc w:val="left"/>
        <w:textAlignment w:val="auto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5.预答辩：学位申请人须进行学位论文预答辩。预答辩通过者，方可进入学位论文评阅、学位论文答辩等环节</w:t>
      </w:r>
      <w:r>
        <w:rPr>
          <w:rFonts w:hint="eastAsia"/>
          <w:bCs/>
          <w:color w:val="222222"/>
          <w:kern w:val="0"/>
          <w:sz w:val="24"/>
          <w:lang w:eastAsia="zh-CN"/>
        </w:rPr>
        <w:t>。</w:t>
      </w:r>
      <w:r>
        <w:rPr>
          <w:bCs/>
          <w:color w:val="222222"/>
          <w:kern w:val="0"/>
          <w:sz w:val="24"/>
        </w:rPr>
        <w:t>学位（毕业）论文预答辩在正式答辩前3个月进行。</w:t>
      </w:r>
    </w:p>
    <w:p w14:paraId="7361B1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482"/>
        <w:jc w:val="left"/>
        <w:textAlignment w:val="auto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6.论文评阅：学位（毕业）论文在获得导师组认可，经培养单位形式审查合格，并通过预答辩，方可提出进入评阅程序的申请。论文评阅在正式答辩前40天由研究生提出，由</w:t>
      </w:r>
      <w:r>
        <w:rPr>
          <w:rFonts w:hint="eastAsia"/>
          <w:bCs/>
          <w:color w:val="222222"/>
          <w:kern w:val="0"/>
          <w:sz w:val="24"/>
        </w:rPr>
        <w:t>学院</w:t>
      </w:r>
      <w:r>
        <w:rPr>
          <w:bCs/>
          <w:color w:val="222222"/>
          <w:kern w:val="0"/>
          <w:sz w:val="24"/>
        </w:rPr>
        <w:t>依据相关规定进行匿名评审。评阅结果及异议处理按照《河北大学研究生学位论文或者实践成果评审管理办法》（校政字〔2025〕8号）执行。</w:t>
      </w:r>
    </w:p>
    <w:p w14:paraId="51E8CE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5" w:after="105" w:line="360" w:lineRule="auto"/>
        <w:ind w:firstLine="482"/>
        <w:jc w:val="left"/>
        <w:textAlignment w:val="auto"/>
        <w:rPr>
          <w:bCs/>
          <w:color w:val="222222"/>
          <w:kern w:val="0"/>
          <w:sz w:val="24"/>
        </w:rPr>
      </w:pPr>
      <w:r>
        <w:rPr>
          <w:bCs/>
          <w:color w:val="222222"/>
          <w:kern w:val="0"/>
          <w:sz w:val="24"/>
        </w:rPr>
        <w:t>7.答辩：学位（毕业）论文答辩按照《河北大学博士、硕士学位授予工作实施细则》（校政字〔2025〕7号）执行。</w:t>
      </w:r>
    </w:p>
    <w:p w14:paraId="25BFBB7E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九</w:t>
      </w:r>
      <w:r>
        <w:rPr>
          <w:rFonts w:eastAsia="黑体"/>
          <w:bCs/>
          <w:sz w:val="28"/>
          <w:szCs w:val="28"/>
        </w:rPr>
        <w:t>、毕业条件</w:t>
      </w:r>
    </w:p>
    <w:p w14:paraId="1ACFDF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课程学习。研究生在规定修业年限内完成培养方案规定的课程学习，考核成绩合格，获得规定的学分。</w:t>
      </w:r>
    </w:p>
    <w:p w14:paraId="4DFADC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Theme="minorEastAsia"/>
          <w:color w:val="000000"/>
          <w:sz w:val="24"/>
        </w:rPr>
      </w:pPr>
      <w:r>
        <w:rPr>
          <w:rFonts w:eastAsiaTheme="minorEastAsia"/>
          <w:bCs/>
          <w:sz w:val="24"/>
        </w:rPr>
        <w:t>2. 学术活动。研究生</w:t>
      </w:r>
      <w:r>
        <w:rPr>
          <w:rFonts w:eastAsiaTheme="minorEastAsia"/>
          <w:color w:val="000000"/>
          <w:sz w:val="24"/>
        </w:rPr>
        <w:t>在读期间参加不少于</w:t>
      </w:r>
      <w:r>
        <w:rPr>
          <w:rFonts w:eastAsiaTheme="minorEastAsia"/>
          <w:iCs/>
          <w:sz w:val="24"/>
        </w:rPr>
        <w:t>10次学术活动，并撰写学术报告小结；以主讲人或宣讲人身份，参加在校内外举行的学术报告或学术讲座不少于1次</w:t>
      </w:r>
      <w:r>
        <w:rPr>
          <w:rFonts w:eastAsiaTheme="minorEastAsia"/>
          <w:iCs/>
          <w:color w:val="000000"/>
          <w:sz w:val="24"/>
        </w:rPr>
        <w:t>。</w:t>
      </w:r>
    </w:p>
    <w:p w14:paraId="4FFF3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Theme="minorEastAsia"/>
          <w:bCs/>
          <w:sz w:val="24"/>
        </w:rPr>
      </w:pPr>
      <w:r>
        <w:rPr>
          <w:rFonts w:eastAsiaTheme="minorEastAsia"/>
          <w:color w:val="000000"/>
          <w:sz w:val="24"/>
        </w:rPr>
        <w:t>3. 符合提前毕业条件的研究生，可按照学校相关规定</w:t>
      </w:r>
      <w:r>
        <w:rPr>
          <w:rFonts w:eastAsiaTheme="minorEastAsia"/>
          <w:bCs/>
          <w:sz w:val="24"/>
        </w:rPr>
        <w:t>申请</w:t>
      </w:r>
      <w:r>
        <w:rPr>
          <w:rFonts w:eastAsiaTheme="minorEastAsia"/>
          <w:color w:val="000000"/>
          <w:sz w:val="24"/>
        </w:rPr>
        <w:t>提前毕业。</w:t>
      </w:r>
    </w:p>
    <w:p w14:paraId="79ECAD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4. 论文答辩。学位（毕业）论文经专家评审合格、通过学位（毕业）答辩，符合毕</w:t>
      </w:r>
      <w:bookmarkStart w:id="1" w:name="_GoBack"/>
      <w:bookmarkEnd w:id="1"/>
      <w:r>
        <w:rPr>
          <w:rFonts w:eastAsiaTheme="minorEastAsia"/>
          <w:bCs/>
          <w:sz w:val="24"/>
        </w:rPr>
        <w:t>业资格审查后，准予毕业。</w:t>
      </w:r>
    </w:p>
    <w:p w14:paraId="4CDFF817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5035A4F6">
      <w:pPr>
        <w:spacing w:line="360" w:lineRule="auto"/>
        <w:ind w:firstLine="480" w:firstLineChars="200"/>
        <w:rPr>
          <w:rFonts w:hint="eastAsia" w:eastAsiaTheme="minorEastAsia"/>
          <w:i/>
          <w:color w:val="FF0000"/>
          <w:sz w:val="24"/>
          <w:lang w:eastAsia="zh-CN"/>
        </w:rPr>
      </w:pPr>
      <w:r>
        <w:rPr>
          <w:rFonts w:hint="eastAsia" w:eastAsiaTheme="minorEastAsia"/>
          <w:iCs/>
          <w:sz w:val="24"/>
          <w:lang w:val="en-US" w:eastAsia="zh-CN"/>
        </w:rPr>
        <w:t>成果认定执行</w:t>
      </w:r>
      <w:r>
        <w:rPr>
          <w:rFonts w:hint="eastAsia" w:eastAsiaTheme="minorEastAsia"/>
          <w:iCs/>
          <w:sz w:val="24"/>
        </w:rPr>
        <w:t>《文学院关于研究生申请学位取得创新性成果的规定》</w:t>
      </w:r>
      <w:r>
        <w:rPr>
          <w:rFonts w:hint="eastAsia" w:eastAsiaTheme="minorEastAsia"/>
          <w:iCs/>
          <w:sz w:val="24"/>
          <w:lang w:eastAsia="zh-CN"/>
        </w:rPr>
        <w:t>。</w:t>
      </w:r>
    </w:p>
    <w:p w14:paraId="2A618CB5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1231F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Theme="minorEastAsia"/>
          <w:bCs/>
          <w:sz w:val="24"/>
        </w:rPr>
      </w:pPr>
      <w:r>
        <w:rPr>
          <w:rFonts w:eastAsiaTheme="minorEastAsia"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研究生通过毕业资格审查，</w:t>
      </w:r>
      <w:r>
        <w:rPr>
          <w:color w:val="222222"/>
          <w:kern w:val="0"/>
          <w:sz w:val="24"/>
        </w:rPr>
        <w:t>满足本学院制定的创新性成果要求，</w:t>
      </w:r>
      <w:r>
        <w:rPr>
          <w:rFonts w:eastAsiaTheme="minorEastAsia"/>
          <w:bCs/>
          <w:sz w:val="24"/>
        </w:rPr>
        <w:t>符合</w:t>
      </w:r>
      <w:r>
        <w:rPr>
          <w:color w:val="222222"/>
          <w:kern w:val="0"/>
          <w:sz w:val="24"/>
        </w:rPr>
        <w:t>《河北大学博士、硕士学位授予工作实施细则》（校政字〔2025〕7号）</w:t>
      </w:r>
      <w:r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42B689DC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20C5B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Theme="minorEastAsia"/>
          <w:sz w:val="24"/>
          <w:highlight w:val="yellow"/>
          <w:lang w:eastAsia="zh-CN"/>
        </w:rPr>
      </w:pPr>
      <w:r>
        <w:rPr>
          <w:rFonts w:hint="eastAsia" w:asciiTheme="minorEastAsia" w:hAnsiTheme="minorEastAsia" w:eastAsiaTheme="minorEastAsia"/>
          <w:sz w:val="24"/>
          <w:lang w:val="en-US" w:eastAsia="zh-CN"/>
        </w:rPr>
        <w:t>本专业</w:t>
      </w:r>
      <w:r>
        <w:rPr>
          <w:rFonts w:hint="eastAsia" w:eastAsiaTheme="minorEastAsia"/>
          <w:sz w:val="24"/>
        </w:rPr>
        <w:t>最低毕业学分</w:t>
      </w:r>
      <w:r>
        <w:rPr>
          <w:rFonts w:hint="eastAsia" w:eastAsiaTheme="minorEastAsia"/>
          <w:sz w:val="24"/>
          <w:lang w:val="en-US" w:eastAsia="zh-CN"/>
        </w:rPr>
        <w:t>26</w:t>
      </w:r>
      <w:r>
        <w:rPr>
          <w:rFonts w:hint="eastAsia" w:eastAsiaTheme="minorEastAsia"/>
          <w:sz w:val="24"/>
        </w:rPr>
        <w:t>学分，</w:t>
      </w:r>
      <w:r>
        <w:rPr>
          <w:rFonts w:eastAsiaTheme="minorEastAsia"/>
          <w:sz w:val="24"/>
        </w:rPr>
        <w:t>其中学位课</w:t>
      </w:r>
      <w:r>
        <w:rPr>
          <w:rFonts w:hint="eastAsia" w:eastAsiaTheme="minorEastAsia"/>
          <w:sz w:val="24"/>
        </w:rPr>
        <w:t>11</w:t>
      </w:r>
      <w:r>
        <w:rPr>
          <w:rFonts w:eastAsiaTheme="minorEastAsia"/>
          <w:sz w:val="24"/>
        </w:rPr>
        <w:t>学分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非学位课</w:t>
      </w:r>
      <w:r>
        <w:rPr>
          <w:rFonts w:hint="eastAsia" w:eastAsiaTheme="minorEastAsia"/>
          <w:sz w:val="24"/>
          <w:lang w:val="en-US" w:eastAsia="zh-CN"/>
        </w:rPr>
        <w:t>14</w:t>
      </w:r>
      <w:r>
        <w:rPr>
          <w:rFonts w:eastAsiaTheme="minorEastAsia"/>
          <w:sz w:val="24"/>
        </w:rPr>
        <w:t>学分</w:t>
      </w:r>
      <w:r>
        <w:rPr>
          <w:rFonts w:hint="eastAsia" w:eastAsiaTheme="minorEastAsia"/>
          <w:sz w:val="24"/>
        </w:rPr>
        <w:t>，</w:t>
      </w:r>
      <w:r>
        <w:rPr>
          <w:rFonts w:eastAsiaTheme="minorEastAsia"/>
          <w:sz w:val="24"/>
        </w:rPr>
        <w:t>必修环节</w:t>
      </w:r>
      <w:r>
        <w:rPr>
          <w:rFonts w:hint="eastAsia" w:eastAsiaTheme="minorEastAsia"/>
          <w:sz w:val="24"/>
        </w:rPr>
        <w:t>1</w:t>
      </w:r>
      <w:r>
        <w:rPr>
          <w:rFonts w:hint="eastAsia" w:eastAsiaTheme="minorEastAsia"/>
          <w:sz w:val="24"/>
          <w:lang w:val="en-US" w:eastAsia="zh-CN"/>
        </w:rPr>
        <w:t>学</w:t>
      </w:r>
      <w:r>
        <w:rPr>
          <w:rFonts w:eastAsiaTheme="minorEastAsia"/>
          <w:sz w:val="24"/>
        </w:rPr>
        <w:t>分</w:t>
      </w:r>
      <w:r>
        <w:rPr>
          <w:rFonts w:hint="eastAsia" w:eastAsiaTheme="minorEastAsia"/>
          <w:sz w:val="24"/>
          <w:lang w:eastAsia="zh-CN"/>
        </w:rPr>
        <w:t>。</w:t>
      </w:r>
    </w:p>
    <w:p w14:paraId="014C94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color w:val="FF0000"/>
          <w:sz w:val="24"/>
        </w:rPr>
      </w:pPr>
      <w:r>
        <w:rPr>
          <w:rFonts w:eastAsiaTheme="minorEastAsia"/>
          <w:color w:val="000000"/>
          <w:sz w:val="24"/>
        </w:rPr>
        <w:t xml:space="preserve">    课程考试不设补考环节，</w:t>
      </w:r>
      <w:r>
        <w:rPr>
          <w:color w:val="000000"/>
          <w:sz w:val="24"/>
        </w:rPr>
        <w:t>考试成绩低于60分的需重修。</w:t>
      </w:r>
    </w:p>
    <w:p w14:paraId="16C9994E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  <w:lang w:val="en-US" w:eastAsia="zh-CN"/>
        </w:rPr>
        <w:t>中国古代文学</w:t>
      </w:r>
      <w:r>
        <w:rPr>
          <w:rFonts w:eastAsiaTheme="minorEastAsia"/>
          <w:b/>
          <w:bCs/>
          <w:sz w:val="24"/>
        </w:rPr>
        <w:t>学术学位硕士研究生课程及培养环节设置一览表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06848F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61456E70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37B0FF92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55EF554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674C6C75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24B397A8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2BE49EAF">
            <w:pPr>
              <w:jc w:val="center"/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73904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1E133BF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1488C7F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4BD0FF9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02CD8CB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5C93A4C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TS0000001</w:t>
            </w:r>
          </w:p>
        </w:tc>
        <w:tc>
          <w:tcPr>
            <w:tcW w:w="709" w:type="dxa"/>
            <w:vAlign w:val="center"/>
          </w:tcPr>
          <w:p w14:paraId="14312B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11FA0B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4324D8B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5E9A3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48D60B8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3651A2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B818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5376DF4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1A2BE8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728D3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558456F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FC874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F119D8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Align w:val="center"/>
          </w:tcPr>
          <w:p w14:paraId="59E34BC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1DE7BED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3B53365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238D5CE0">
            <w:pPr>
              <w:jc w:val="center"/>
              <w:rPr>
                <w:i/>
                <w:color w:val="FF0000"/>
                <w:sz w:val="18"/>
                <w:szCs w:val="18"/>
                <w:highlight w:val="yellow"/>
              </w:rPr>
            </w:pPr>
            <w:ins w:id="0" w:author="杰" w:date="2025-06-24T09:36:52Z">
              <w:r>
                <w:rPr>
                  <w:rFonts w:hint="eastAsia"/>
                  <w:sz w:val="18"/>
                  <w:szCs w:val="18"/>
                </w:rPr>
                <w:t>XS0100003</w:t>
              </w:r>
            </w:ins>
          </w:p>
        </w:tc>
        <w:tc>
          <w:tcPr>
            <w:tcW w:w="709" w:type="dxa"/>
            <w:vAlign w:val="center"/>
          </w:tcPr>
          <w:p w14:paraId="1FEF40F6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709" w:type="dxa"/>
            <w:vAlign w:val="center"/>
          </w:tcPr>
          <w:p w14:paraId="7FB05993">
            <w:pPr>
              <w:jc w:val="center"/>
            </w:pPr>
            <w:r>
              <w:rPr>
                <w:rFonts w:hint="eastAsia"/>
                <w:iCs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6FDB876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BE3BA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62E1025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AF6D06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1B9B164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65F4A713">
            <w:r>
              <w:rPr>
                <w:sz w:val="18"/>
                <w:szCs w:val="18"/>
              </w:rPr>
              <w:t>文献阅读与论文写作</w:t>
            </w:r>
          </w:p>
        </w:tc>
        <w:tc>
          <w:tcPr>
            <w:tcW w:w="1081" w:type="dxa"/>
            <w:vAlign w:val="center"/>
          </w:tcPr>
          <w:p w14:paraId="3659F40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XS0100001</w:t>
            </w:r>
          </w:p>
        </w:tc>
        <w:tc>
          <w:tcPr>
            <w:tcW w:w="709" w:type="dxa"/>
            <w:vAlign w:val="center"/>
          </w:tcPr>
          <w:p w14:paraId="4E711186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488313B4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0FE1E40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D27E4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2AB21FE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D7A7CA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E64DB3A">
            <w:r>
              <w:rPr>
                <w:rFonts w:hint="eastAsia"/>
                <w:sz w:val="18"/>
                <w:szCs w:val="18"/>
              </w:rPr>
              <w:t>中国语言文学研究的前沿与热点问题</w:t>
            </w:r>
          </w:p>
        </w:tc>
        <w:tc>
          <w:tcPr>
            <w:tcW w:w="1081" w:type="dxa"/>
            <w:vAlign w:val="center"/>
          </w:tcPr>
          <w:p w14:paraId="37B463B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XS0100002</w:t>
            </w:r>
          </w:p>
        </w:tc>
        <w:tc>
          <w:tcPr>
            <w:tcW w:w="709" w:type="dxa"/>
            <w:vAlign w:val="center"/>
          </w:tcPr>
          <w:p w14:paraId="0BBF1B40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7F7636C">
            <w:pPr>
              <w:jc w:val="center"/>
              <w:rPr>
                <w:color w:val="FF0000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6C8CBD31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E0A1E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4F84364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069FA4CE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公共通识课</w:t>
            </w:r>
          </w:p>
          <w:p w14:paraId="4BF6085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12B956AA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552C4B1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vAlign w:val="center"/>
          </w:tcPr>
          <w:p w14:paraId="1CEA269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75E6D1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3FB289D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627BAB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1E303430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ADC5D5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106826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44D121C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TS0000101</w:t>
            </w:r>
          </w:p>
        </w:tc>
        <w:tc>
          <w:tcPr>
            <w:tcW w:w="709" w:type="dxa"/>
            <w:vAlign w:val="center"/>
          </w:tcPr>
          <w:p w14:paraId="11524B6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5A36B96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vAlign w:val="center"/>
          </w:tcPr>
          <w:p w14:paraId="1E833FB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30FF8F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9CB565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E7A4BA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  <w:r>
              <w:rPr>
                <w:rFonts w:hint="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中国古代文学</w:t>
            </w: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2EF646A2">
            <w:pPr>
              <w:spacing w:line="240" w:lineRule="exact"/>
              <w:jc w:val="left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《诗经》与《楚辞》研究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8177570">
            <w:pPr>
              <w:spacing w:line="240" w:lineRule="exact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F6767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B6C584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vMerge w:val="restart"/>
            <w:vAlign w:val="center"/>
          </w:tcPr>
          <w:p w14:paraId="3F0B64D3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</w:t>
            </w: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专业</w:t>
            </w: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研究生至少选修</w:t>
            </w:r>
          </w:p>
          <w:p w14:paraId="43A53FE3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12学分</w:t>
            </w:r>
          </w:p>
        </w:tc>
      </w:tr>
      <w:tr w14:paraId="2FE85A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50A591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880269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F4EC9DD">
            <w:pPr>
              <w:spacing w:line="240" w:lineRule="exact"/>
              <w:jc w:val="left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李白研究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8348B9F">
            <w:pPr>
              <w:spacing w:line="240" w:lineRule="exact"/>
              <w:jc w:val="center"/>
              <w:textAlignment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</w:t>
            </w:r>
            <w:ins w:id="1" w:author="杰" w:date="2025-06-24T10:26:56Z">
              <w:r>
                <w:rPr>
                  <w:rFonts w:hint="eastAsia"/>
                  <w:sz w:val="18"/>
                  <w:szCs w:val="18"/>
                  <w:lang w:val="en-US" w:eastAsia="zh-CN"/>
                </w:rPr>
                <w:t>17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1F1CA328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F436FA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22C23B4D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4FA607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545B78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E2EE0C4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3515C5E">
            <w:pPr>
              <w:spacing w:line="240" w:lineRule="exact"/>
              <w:jc w:val="left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唐诗研究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9C2AE97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ACFFA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F4977D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0DBAB02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2C9C08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407B02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F76FAB0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B26371D">
            <w:pPr>
              <w:spacing w:line="240" w:lineRule="exact"/>
              <w:jc w:val="left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宋诗研究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A13398D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086BF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49A4B6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655E00ED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6717F3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99F0E8D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0B7251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5187F8F">
            <w:pPr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宋词研究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3850DCF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A2987A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C5C4F0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3CCB33FA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35E1C9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24D46C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0DA7C85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5CA61BF">
            <w:pPr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古代小说与中国文化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DE6973E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XS0105206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6172B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31F13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53120879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3C6DEC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5B89FC6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3CE2EC6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1F7A26B">
            <w:pPr>
              <w:adjustRightInd w:val="0"/>
              <w:snapToGrid w:val="0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戏曲与讲唱文学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392CCC9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</w:t>
            </w:r>
            <w:ins w:id="2" w:author="杰" w:date="2025-06-24T09:43:48Z">
              <w:r>
                <w:rPr>
                  <w:rFonts w:hint="eastAsia"/>
                  <w:sz w:val="18"/>
                  <w:szCs w:val="18"/>
                  <w:lang w:val="en-US" w:eastAsia="zh-CN"/>
                </w:rPr>
                <w:t>16</w:t>
              </w:r>
            </w:ins>
          </w:p>
        </w:tc>
        <w:tc>
          <w:tcPr>
            <w:tcW w:w="709" w:type="dxa"/>
            <w:shd w:val="clear" w:color="auto" w:fill="auto"/>
            <w:vAlign w:val="center"/>
          </w:tcPr>
          <w:p w14:paraId="093C9B1E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059C9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i w:val="0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7D22ACBB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0C526F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3E192E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AD472E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938C316">
            <w:pPr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古代文论范畴研究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AB011FC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57D12D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B5B6B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44710753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4D6231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AF4C5C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DAA41E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85A911C">
            <w:pPr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《文心雕龙》品读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97D3EC1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XS0105209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8D1217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B6131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58990ABE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726F6C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D5F8011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933FCB2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E92D4C2">
            <w:pPr>
              <w:adjustRightInd w:val="0"/>
              <w:snapToGrid w:val="0"/>
              <w:jc w:val="left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宋元明清文学思潮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61CE65A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2BEB0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C59A4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5F4502D6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5EFADA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F1F859F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38D8D4E">
            <w:pPr>
              <w:adjustRightInd w:val="0"/>
              <w:snapToGrid w:val="0"/>
              <w:jc w:val="center"/>
              <w:rPr>
                <w:rFonts w:hint="eastAsia" w:ascii="宋体" w:hAnsi="宋体" w:cs="宋体"/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2FAD72F">
            <w:pPr>
              <w:spacing w:line="240" w:lineRule="exact"/>
              <w:jc w:val="left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  <w:lang w:eastAsia="zh-Hans"/>
              </w:rPr>
              <w:t>词曲学纲要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0570F02">
            <w:pPr>
              <w:spacing w:line="240" w:lineRule="exact"/>
              <w:jc w:val="center"/>
              <w:textAlignment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XS0105211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15474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52A613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2B3FCC3A">
            <w:pPr>
              <w:adjustRightInd w:val="0"/>
              <w:snapToGrid w:val="0"/>
              <w:jc w:val="center"/>
              <w:rPr>
                <w:color w:val="FF0000"/>
                <w:sz w:val="18"/>
                <w:szCs w:val="18"/>
              </w:rPr>
            </w:pPr>
          </w:p>
        </w:tc>
      </w:tr>
      <w:tr w14:paraId="458042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6ABA9C7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76ECFBF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7C64E07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60797CAB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10E73102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65D048B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E105599">
            <w:pPr>
              <w:jc w:val="center"/>
              <w:rPr>
                <w:color w:val="000000" w:themeColor="text1"/>
                <w:sz w:val="18"/>
                <w:szCs w:val="18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08F28CA">
            <w:pPr>
              <w:jc w:val="center"/>
              <w:rPr>
                <w:i/>
                <w:color w:val="FF0000"/>
                <w:sz w:val="18"/>
                <w:szCs w:val="18"/>
              </w:rPr>
            </w:pPr>
          </w:p>
        </w:tc>
      </w:tr>
      <w:tr w14:paraId="2565C2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4F6FF6B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3A75F4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3D7FC19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48E7A61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DAA9E6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6F89689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45" w:type="dxa"/>
            <w:vMerge w:val="continue"/>
            <w:vAlign w:val="center"/>
          </w:tcPr>
          <w:p w14:paraId="1B761BC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D2F71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3C3EC10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C1671D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1D87495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493CA07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D82166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F7F73B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7A27594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5C6C98F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38E5AC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7068287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1A048F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4704A8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48D8670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D5D11B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322B63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3-4</w:t>
            </w:r>
          </w:p>
        </w:tc>
        <w:tc>
          <w:tcPr>
            <w:tcW w:w="1045" w:type="dxa"/>
            <w:vMerge w:val="continue"/>
            <w:vAlign w:val="center"/>
          </w:tcPr>
          <w:p w14:paraId="2F4C6DE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5781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7E0D9E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E786386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923D0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1A80DAC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877EC6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3B4445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045" w:type="dxa"/>
            <w:vMerge w:val="continue"/>
          </w:tcPr>
          <w:p w14:paraId="3D288BE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DE29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60BF9DB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A907D9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206882B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60074F2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4E18DD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0657DF8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41549B1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AC6E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FEAFB8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A50E9E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90E887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40E51B4E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32418F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4C66E4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3BDA4D0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0E0B1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485E27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5EE8912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B40838C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72AD2E6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F75B39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53E4CC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045" w:type="dxa"/>
            <w:vMerge w:val="continue"/>
          </w:tcPr>
          <w:p w14:paraId="0C218B3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8904C58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73C8A941">
      <w:pPr>
        <w:spacing w:line="440" w:lineRule="exact"/>
        <w:ind w:firstLine="560" w:firstLineChars="200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3A0AE46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非学位课中的方向选修课模块由各培养单位自行设置，并给出具体选修学分要求。</w:t>
      </w:r>
    </w:p>
    <w:p w14:paraId="46E20BD9">
      <w:pPr>
        <w:spacing w:line="440" w:lineRule="exact"/>
        <w:ind w:firstLine="480" w:firstLineChars="200"/>
        <w:rPr>
          <w:rFonts w:eastAsia="黑体"/>
          <w:bCs/>
          <w:sz w:val="24"/>
        </w:rPr>
      </w:pPr>
      <w:r>
        <w:rPr>
          <w:rFonts w:eastAsiaTheme="minorEastAsia"/>
          <w:bCs/>
          <w:sz w:val="24"/>
        </w:rPr>
        <w:t>2.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507997"/>
    <w:multiLevelType w:val="singleLevel"/>
    <w:tmpl w:val="5750799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杰">
    <w15:presenceInfo w15:providerId="WPS Office" w15:userId="75075889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0D0D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47C19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4FC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0D7D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6E74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1D4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5F2C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15A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8063D7F"/>
    <w:rsid w:val="08283AEA"/>
    <w:rsid w:val="09941AAF"/>
    <w:rsid w:val="0CCB17AC"/>
    <w:rsid w:val="0D98311E"/>
    <w:rsid w:val="0EC03533"/>
    <w:rsid w:val="0EF51369"/>
    <w:rsid w:val="112371A2"/>
    <w:rsid w:val="12767ED2"/>
    <w:rsid w:val="128238F4"/>
    <w:rsid w:val="16900E36"/>
    <w:rsid w:val="177F5569"/>
    <w:rsid w:val="1A5F3D37"/>
    <w:rsid w:val="1FE96C05"/>
    <w:rsid w:val="22966CCF"/>
    <w:rsid w:val="24CB478F"/>
    <w:rsid w:val="29FB762B"/>
    <w:rsid w:val="348002E4"/>
    <w:rsid w:val="382043DD"/>
    <w:rsid w:val="3A26000F"/>
    <w:rsid w:val="3B660A11"/>
    <w:rsid w:val="3C945361"/>
    <w:rsid w:val="3C992E26"/>
    <w:rsid w:val="3D8E7E7B"/>
    <w:rsid w:val="40027CE7"/>
    <w:rsid w:val="407231D7"/>
    <w:rsid w:val="42703674"/>
    <w:rsid w:val="429A6A15"/>
    <w:rsid w:val="4A330784"/>
    <w:rsid w:val="50283CD4"/>
    <w:rsid w:val="51C13FBE"/>
    <w:rsid w:val="5385202A"/>
    <w:rsid w:val="54A022DD"/>
    <w:rsid w:val="56B0015D"/>
    <w:rsid w:val="571E4952"/>
    <w:rsid w:val="5FD749AD"/>
    <w:rsid w:val="681E2893"/>
    <w:rsid w:val="68AC5F38"/>
    <w:rsid w:val="6DAF0EB7"/>
    <w:rsid w:val="70781894"/>
    <w:rsid w:val="70BC0E22"/>
    <w:rsid w:val="715F24EA"/>
    <w:rsid w:val="719C9E2A"/>
    <w:rsid w:val="71F907B3"/>
    <w:rsid w:val="725804C2"/>
    <w:rsid w:val="748D7E24"/>
    <w:rsid w:val="777F4DB5"/>
    <w:rsid w:val="7A6730A5"/>
    <w:rsid w:val="7AA02A65"/>
    <w:rsid w:val="7AA5597C"/>
    <w:rsid w:val="7B2A6109"/>
    <w:rsid w:val="7B761AFA"/>
    <w:rsid w:val="7C1F52BA"/>
    <w:rsid w:val="7E8E4225"/>
    <w:rsid w:val="AFB9A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标题 2 字符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标题 1 字符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19">
    <w:name w:val="批注文字 字符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字符"/>
    <w:basedOn w:val="19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框文本 字符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字符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标题 4 字符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table" w:customStyle="1" w:styleId="27">
    <w:name w:val="网格型1"/>
    <w:basedOn w:val="11"/>
    <w:qFormat/>
    <w:uiPriority w:val="0"/>
    <w:rPr>
      <w:rFonts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yanjiushengyuan</Company>
  <Pages>5</Pages>
  <Words>3028</Words>
  <Characters>3244</Characters>
  <Lines>476</Lines>
  <Paragraphs>483</Paragraphs>
  <TotalTime>16</TotalTime>
  <ScaleCrop>false</ScaleCrop>
  <LinksUpToDate>false</LinksUpToDate>
  <CharactersWithSpaces>3252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2025-03-05T14:47:00Z</dcterms:created>
  <dc:creator>刘明旭</dc:creator>
  <cp:lastModifiedBy>杰</cp:lastModifiedBy>
  <cp:lastPrinted>2025-06-25T07:52:15Z</cp:lastPrinted>
  <dcterms:modified xsi:type="dcterms:W3CDTF">2025-06-25T09:01:21Z</dcterms:modified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eyJoZGlkIjoiNDgxYmFmNmU4Yzk1NjliM2E1OGMwOTBiNGIyYWU4MzIiLCJ1c2VySWQiOiIzMDM1NjkzMDgifQ==</vt:lpwstr>
  </property>
  <property fmtid="{D5CDD505-2E9C-101B-9397-08002B2CF9AE}" pid="4" name="ICV">
    <vt:lpwstr>B6674BCEB4584963B0EDF16CC23E315E_12</vt:lpwstr>
  </property>
</Properties>
</file>